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410CB2" w14:textId="1470E806" w:rsidR="000F5B74" w:rsidRDefault="000F5B74" w:rsidP="000F5B74">
      <w:pPr>
        <w:rPr>
          <w:rFonts w:ascii="Calibri" w:eastAsia="Calibri" w:hAnsi="Calibri" w:cs="Calibri"/>
          <w:sz w:val="20"/>
          <w:szCs w:val="20"/>
        </w:rPr>
      </w:pPr>
    </w:p>
    <w:p w14:paraId="12761380" w14:textId="1954EF1F" w:rsidR="000F5B74" w:rsidRPr="000F5B74" w:rsidRDefault="00ED42AB" w:rsidP="000F5B74">
      <w:pPr>
        <w:rPr>
          <w:rFonts w:ascii="Calibri" w:eastAsia="Calibri" w:hAnsi="Calibri" w:cs="Calibri"/>
          <w:sz w:val="20"/>
          <w:szCs w:val="20"/>
          <w:lang w:val="es-MX"/>
        </w:rPr>
      </w:pPr>
      <w:r w:rsidRPr="000F5B74">
        <w:rPr>
          <w:rFonts w:ascii="Calibri" w:eastAsia="Calibri" w:hAnsi="Calibri" w:cs="Calibri"/>
          <w:noProof/>
          <w:sz w:val="20"/>
          <w:szCs w:val="20"/>
          <w:lang w:val="es-MX" w:eastAsia="es-MX"/>
        </w:rPr>
        <mc:AlternateContent>
          <mc:Choice Requires="wps">
            <w:drawing>
              <wp:anchor distT="0" distB="0" distL="114300" distR="114300" simplePos="0" relativeHeight="251659264" behindDoc="0" locked="0" layoutInCell="1" allowOverlap="1" wp14:anchorId="0385306C" wp14:editId="6A664151">
                <wp:simplePos x="0" y="0"/>
                <wp:positionH relativeFrom="column">
                  <wp:posOffset>-413385</wp:posOffset>
                </wp:positionH>
                <wp:positionV relativeFrom="paragraph">
                  <wp:posOffset>-3810</wp:posOffset>
                </wp:positionV>
                <wp:extent cx="3105150" cy="752475"/>
                <wp:effectExtent l="0" t="0" r="0" b="9525"/>
                <wp:wrapSquare wrapText="bothSides"/>
                <wp:docPr id="1319430078"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05150" cy="752475"/>
                        </a:xfrm>
                        <a:prstGeom prst="rect">
                          <a:avLst/>
                        </a:prstGeom>
                        <a:noFill/>
                        <a:ln>
                          <a:noFill/>
                        </a:ln>
                        <a:effectLst/>
                      </wps:spPr>
                      <wps:txbx>
                        <w:txbxContent>
                          <w:p w14:paraId="4F95BB27" w14:textId="77777777" w:rsidR="000F5B74" w:rsidRPr="00B62584" w:rsidRDefault="000F5B74" w:rsidP="000F5B74">
                            <w:pPr>
                              <w:spacing w:after="40" w:line="200" w:lineRule="exact"/>
                              <w:rPr>
                                <w:rFonts w:ascii="Geomanist" w:hAnsi="Geomanist"/>
                                <w:b/>
                                <w:bCs/>
                                <w:sz w:val="22"/>
                                <w:szCs w:val="22"/>
                              </w:rPr>
                            </w:pPr>
                            <w:r w:rsidRPr="00B62584">
                              <w:rPr>
                                <w:rFonts w:ascii="Geomanist" w:hAnsi="Geomanist"/>
                                <w:b/>
                                <w:bCs/>
                                <w:sz w:val="22"/>
                                <w:szCs w:val="22"/>
                              </w:rPr>
                              <w:t xml:space="preserve">Dirección de Prestaciones Médicas </w:t>
                            </w:r>
                          </w:p>
                          <w:p w14:paraId="3E39A7FA" w14:textId="77777777" w:rsidR="000F5B74" w:rsidRPr="00B62584" w:rsidRDefault="000F5B74" w:rsidP="000F5B74">
                            <w:pPr>
                              <w:spacing w:after="40" w:line="200" w:lineRule="exact"/>
                              <w:rPr>
                                <w:rFonts w:ascii="Geomanist" w:hAnsi="Geomanist"/>
                                <w:sz w:val="22"/>
                                <w:szCs w:val="22"/>
                              </w:rPr>
                            </w:pPr>
                            <w:r w:rsidRPr="00B62584">
                              <w:rPr>
                                <w:rFonts w:ascii="Geomanist" w:hAnsi="Geomanist"/>
                                <w:sz w:val="22"/>
                                <w:szCs w:val="22"/>
                              </w:rPr>
                              <w:t>Unidad de Educación e Investigación</w:t>
                            </w:r>
                          </w:p>
                          <w:p w14:paraId="44EDEF5F" w14:textId="77777777" w:rsidR="000F5B74" w:rsidRPr="00B62584" w:rsidRDefault="000F5B74" w:rsidP="000F5B74">
                            <w:pPr>
                              <w:spacing w:after="40" w:line="200" w:lineRule="exact"/>
                              <w:rPr>
                                <w:rFonts w:ascii="Geomanist" w:hAnsi="Geomanist"/>
                                <w:sz w:val="22"/>
                                <w:szCs w:val="22"/>
                              </w:rPr>
                            </w:pPr>
                            <w:r w:rsidRPr="00B62584">
                              <w:rPr>
                                <w:rFonts w:ascii="Geomanist" w:hAnsi="Geomanist"/>
                                <w:sz w:val="22"/>
                                <w:szCs w:val="22"/>
                              </w:rPr>
                              <w:t xml:space="preserve">Coordinación de Investigación en Salud </w:t>
                            </w:r>
                          </w:p>
                          <w:p w14:paraId="7704E946" w14:textId="76098F54" w:rsidR="000F5B74" w:rsidRDefault="000F5B74" w:rsidP="000F5B74">
                            <w:pPr>
                              <w:spacing w:after="40" w:line="200" w:lineRule="exact"/>
                              <w:rPr>
                                <w:rFonts w:ascii="Geomanist" w:hAnsi="Geomanist"/>
                                <w:sz w:val="22"/>
                                <w:szCs w:val="22"/>
                              </w:rPr>
                            </w:pPr>
                            <w:r w:rsidRPr="00B62584">
                              <w:rPr>
                                <w:rFonts w:ascii="Geomanist" w:hAnsi="Geomanist"/>
                                <w:sz w:val="22"/>
                                <w:szCs w:val="22"/>
                              </w:rPr>
                              <w:t xml:space="preserve">División </w:t>
                            </w:r>
                            <w:r w:rsidR="00ED42AB">
                              <w:rPr>
                                <w:rFonts w:ascii="Geomanist" w:hAnsi="Geomanist"/>
                                <w:sz w:val="22"/>
                                <w:szCs w:val="22"/>
                              </w:rPr>
                              <w:t>de Desarrollo de la Investigación en Salud</w:t>
                            </w:r>
                          </w:p>
                          <w:p w14:paraId="66EF0F3A" w14:textId="7C2812E3" w:rsidR="00ED42AB" w:rsidRPr="00B62584" w:rsidRDefault="00ED42AB" w:rsidP="000F5B74">
                            <w:pPr>
                              <w:spacing w:after="40" w:line="200" w:lineRule="exact"/>
                              <w:rPr>
                                <w:sz w:val="22"/>
                                <w:szCs w:val="22"/>
                              </w:rPr>
                            </w:pPr>
                            <w:r>
                              <w:rPr>
                                <w:rFonts w:ascii="Geomanist" w:hAnsi="Geomanist"/>
                                <w:sz w:val="22"/>
                                <w:szCs w:val="22"/>
                              </w:rPr>
                              <w:t>Bioterio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7" o:spid="_x0000_s1026" type="#_x0000_t202" style="position:absolute;margin-left:-32.55pt;margin-top:-.3pt;width:244.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" filled="f" stroked="f">
                <v:path arrowok="t"/>
                <v:textbox inset="0,0,0,0">
                  <w:txbxContent>
                    <w:p w14:paraId="4F95BB27" w14:textId="77777777" w:rsidR="000F5B74" w:rsidRPr="00B62584" w:rsidRDefault="000F5B74" w:rsidP="000F5B74">
                      <w:pPr>
                        <w:spacing w:after="40" w:line="200" w:lineRule="exact"/>
                        <w:rPr>
                          <w:rFonts w:ascii="Geomanist" w:hAnsi="Geomanist"/>
                          <w:b/>
                          <w:bCs/>
                          <w:sz w:val="22"/>
                          <w:szCs w:val="22"/>
                        </w:rPr>
                      </w:pPr>
                      <w:r w:rsidRPr="00B62584">
                        <w:rPr>
                          <w:rFonts w:ascii="Geomanist" w:hAnsi="Geomanist"/>
                          <w:b/>
                          <w:bCs/>
                          <w:sz w:val="22"/>
                          <w:szCs w:val="22"/>
                        </w:rPr>
                        <w:t xml:space="preserve">Dirección de Prestaciones Médicas </w:t>
                      </w:r>
                    </w:p>
                    <w:p w14:paraId="3E39A7FA" w14:textId="77777777" w:rsidR="000F5B74" w:rsidRPr="00B62584" w:rsidRDefault="000F5B74" w:rsidP="000F5B74">
                      <w:pPr>
                        <w:spacing w:after="40" w:line="200" w:lineRule="exact"/>
                        <w:rPr>
                          <w:rFonts w:ascii="Geomanist" w:hAnsi="Geomanist"/>
                          <w:sz w:val="22"/>
                          <w:szCs w:val="22"/>
                        </w:rPr>
                      </w:pPr>
                      <w:r w:rsidRPr="00B62584">
                        <w:rPr>
                          <w:rFonts w:ascii="Geomanist" w:hAnsi="Geomanist"/>
                          <w:sz w:val="22"/>
                          <w:szCs w:val="22"/>
                        </w:rPr>
                        <w:t>Unidad de Educación e Investigación</w:t>
                      </w:r>
                    </w:p>
                    <w:p w14:paraId="44EDEF5F" w14:textId="77777777" w:rsidR="000F5B74" w:rsidRPr="00B62584" w:rsidRDefault="000F5B74" w:rsidP="000F5B74">
                      <w:pPr>
                        <w:spacing w:after="40" w:line="200" w:lineRule="exact"/>
                        <w:rPr>
                          <w:rFonts w:ascii="Geomanist" w:hAnsi="Geomanist"/>
                          <w:sz w:val="22"/>
                          <w:szCs w:val="22"/>
                        </w:rPr>
                      </w:pPr>
                      <w:r w:rsidRPr="00B62584">
                        <w:rPr>
                          <w:rFonts w:ascii="Geomanist" w:hAnsi="Geomanist"/>
                          <w:sz w:val="22"/>
                          <w:szCs w:val="22"/>
                        </w:rPr>
                        <w:t xml:space="preserve">Coordinación de Investigación en Salud </w:t>
                      </w:r>
                    </w:p>
                    <w:p w14:paraId="7704E946" w14:textId="76098F54" w:rsidR="000F5B74" w:rsidRDefault="000F5B74" w:rsidP="000F5B74">
                      <w:pPr>
                        <w:spacing w:after="40" w:line="200" w:lineRule="exact"/>
                        <w:rPr>
                          <w:rFonts w:ascii="Geomanist" w:hAnsi="Geomanist"/>
                          <w:sz w:val="22"/>
                          <w:szCs w:val="22"/>
                        </w:rPr>
                      </w:pPr>
                      <w:r w:rsidRPr="00B62584">
                        <w:rPr>
                          <w:rFonts w:ascii="Geomanist" w:hAnsi="Geomanist"/>
                          <w:sz w:val="22"/>
                          <w:szCs w:val="22"/>
                        </w:rPr>
                        <w:t xml:space="preserve">División </w:t>
                      </w:r>
                      <w:r w:rsidR="00ED42AB">
                        <w:rPr>
                          <w:rFonts w:ascii="Geomanist" w:hAnsi="Geomanist"/>
                          <w:sz w:val="22"/>
                          <w:szCs w:val="22"/>
                        </w:rPr>
                        <w:t>de Desarrollo de la Investigación en Salud</w:t>
                      </w:r>
                    </w:p>
                    <w:p w14:paraId="66EF0F3A" w14:textId="7C2812E3" w:rsidR="00ED42AB" w:rsidRPr="00B62584" w:rsidRDefault="00ED42AB" w:rsidP="000F5B74">
                      <w:pPr>
                        <w:spacing w:after="40" w:line="200" w:lineRule="exact"/>
                        <w:rPr>
                          <w:sz w:val="22"/>
                          <w:szCs w:val="22"/>
                        </w:rPr>
                      </w:pPr>
                      <w:r>
                        <w:rPr>
                          <w:rFonts w:ascii="Geomanist" w:hAnsi="Geomanist"/>
                          <w:sz w:val="22"/>
                          <w:szCs w:val="22"/>
                        </w:rPr>
                        <w:t>Bioterio</w:t>
                      </w:r>
                    </w:p>
                  </w:txbxContent>
                </v:textbox>
                <w10:wrap type="square"/>
              </v:shape>
            </w:pict>
          </mc:Fallback>
        </mc:AlternateContent>
      </w:r>
    </w:p>
    <w:p w14:paraId="56D6CCB9" w14:textId="77777777" w:rsidR="000F5B74" w:rsidRPr="000F5B74" w:rsidRDefault="000F5B74" w:rsidP="000F5B74">
      <w:pPr>
        <w:rPr>
          <w:rFonts w:ascii="Calibri" w:eastAsia="Calibri" w:hAnsi="Calibri" w:cs="Calibri"/>
          <w:b/>
          <w:sz w:val="20"/>
          <w:szCs w:val="20"/>
          <w:lang w:val="es-MX"/>
        </w:rPr>
      </w:pPr>
    </w:p>
    <w:p w14:paraId="0978AA08" w14:textId="77777777" w:rsidR="000F5B74" w:rsidRPr="000F5B74" w:rsidRDefault="000F5B74" w:rsidP="000F5B74">
      <w:pPr>
        <w:rPr>
          <w:rFonts w:ascii="Calibri" w:eastAsia="Calibri" w:hAnsi="Calibri" w:cs="Calibri"/>
          <w:b/>
          <w:sz w:val="20"/>
          <w:szCs w:val="20"/>
          <w:lang w:val="es-MX"/>
        </w:rPr>
      </w:pPr>
    </w:p>
    <w:p w14:paraId="751F99B1" w14:textId="77777777" w:rsidR="000F5B74" w:rsidRPr="000F5B74" w:rsidRDefault="000F5B74" w:rsidP="000F5B74">
      <w:pPr>
        <w:rPr>
          <w:rFonts w:ascii="Calibri" w:eastAsia="Calibri" w:hAnsi="Calibri" w:cs="Calibri"/>
          <w:b/>
          <w:sz w:val="20"/>
          <w:szCs w:val="20"/>
          <w:lang w:val="es-MX"/>
        </w:rPr>
      </w:pPr>
    </w:p>
    <w:p w14:paraId="5858229F" w14:textId="77777777" w:rsidR="000F5B74" w:rsidRDefault="000F5B74" w:rsidP="000F5B74">
      <w:pPr>
        <w:rPr>
          <w:rFonts w:ascii="Calibri" w:eastAsia="Calibri" w:hAnsi="Calibri" w:cs="Calibri"/>
          <w:b/>
          <w:sz w:val="20"/>
          <w:szCs w:val="20"/>
          <w:lang w:val="es-MX"/>
        </w:rPr>
      </w:pPr>
    </w:p>
    <w:p w14:paraId="5B6B9482" w14:textId="77777777" w:rsidR="00CC54ED" w:rsidRPr="000F5B74" w:rsidRDefault="00CC54ED" w:rsidP="000F5B74">
      <w:pPr>
        <w:rPr>
          <w:rFonts w:ascii="Calibri" w:eastAsia="Calibri" w:hAnsi="Calibri" w:cs="Calibri"/>
          <w:b/>
          <w:sz w:val="20"/>
          <w:szCs w:val="20"/>
          <w:lang w:val="es-MX"/>
        </w:rPr>
      </w:pPr>
    </w:p>
    <w:p w14:paraId="411442A8" w14:textId="77777777" w:rsidR="00127828" w:rsidRPr="00127828" w:rsidRDefault="00127828" w:rsidP="00127828">
      <w:pPr>
        <w:jc w:val="both"/>
        <w:rPr>
          <w:rFonts w:ascii="Geomanist" w:hAnsi="Geomanist" w:cs="Arial"/>
          <w:b/>
          <w:sz w:val="22"/>
          <w:szCs w:val="22"/>
        </w:rPr>
      </w:pPr>
      <w:r w:rsidRPr="00127828">
        <w:rPr>
          <w:rFonts w:ascii="Geomanist" w:hAnsi="Geomanist" w:cs="Arial"/>
          <w:b/>
          <w:sz w:val="22"/>
          <w:szCs w:val="22"/>
        </w:rPr>
        <w:t>ANEXO TÉCNICO PARA LA ADQUISICIÓN DE CAMA SANITARIA PARA ANIMALES DE LABORATORIO ALOJADOS EN EL BIOTERIO, DEPENDIENTE DE LA COORDINACIÓN DE INVESTIGACIÓN EN SALUD, PARA EL EJERCICIO PRESUPUESTAL 2025.</w:t>
      </w:r>
    </w:p>
    <w:p w14:paraId="2D6E404D" w14:textId="77777777" w:rsidR="00127828" w:rsidRPr="00127828" w:rsidRDefault="00127828" w:rsidP="00127828">
      <w:pPr>
        <w:jc w:val="both"/>
        <w:rPr>
          <w:rFonts w:ascii="Geomanist" w:hAnsi="Geomanist" w:cs="Arial"/>
          <w:b/>
          <w:sz w:val="22"/>
          <w:szCs w:val="22"/>
        </w:rPr>
      </w:pPr>
    </w:p>
    <w:p w14:paraId="414E10AE" w14:textId="77777777" w:rsidR="00127828" w:rsidRDefault="00127828" w:rsidP="00127828">
      <w:pPr>
        <w:rPr>
          <w:rFonts w:ascii="Geomanist" w:hAnsi="Geomanist" w:cs="Arial"/>
          <w:sz w:val="22"/>
          <w:szCs w:val="22"/>
        </w:rPr>
      </w:pPr>
      <w:r w:rsidRPr="00127828">
        <w:rPr>
          <w:rFonts w:ascii="Geomanist" w:hAnsi="Geomanist" w:cs="Arial"/>
          <w:sz w:val="22"/>
          <w:szCs w:val="22"/>
        </w:rPr>
        <w:t>Con fundamento al numeral 4.24.3 de las POBALINES, se establece lo siguiente:</w:t>
      </w:r>
    </w:p>
    <w:p w14:paraId="4C6E4F35" w14:textId="77777777" w:rsidR="000A1FDD" w:rsidRPr="00127828" w:rsidRDefault="000A1FDD" w:rsidP="00127828">
      <w:pPr>
        <w:rPr>
          <w:rFonts w:ascii="Geomanist" w:hAnsi="Geomanist" w:cs="Arial"/>
          <w:sz w:val="22"/>
          <w:szCs w:val="22"/>
        </w:rPr>
      </w:pPr>
    </w:p>
    <w:p w14:paraId="6AE2C165" w14:textId="77777777" w:rsidR="00127828" w:rsidRPr="00127828" w:rsidRDefault="00127828" w:rsidP="00127828">
      <w:pPr>
        <w:pStyle w:val="Prrafodelista"/>
        <w:numPr>
          <w:ilvl w:val="0"/>
          <w:numId w:val="5"/>
        </w:numPr>
        <w:suppressAutoHyphens/>
        <w:spacing w:after="200" w:line="276" w:lineRule="auto"/>
        <w:ind w:left="426" w:hanging="426"/>
        <w:jc w:val="both"/>
        <w:rPr>
          <w:rFonts w:ascii="Geomanist" w:hAnsi="Geomanist" w:cs="Arial"/>
        </w:rPr>
      </w:pPr>
      <w:r w:rsidRPr="00127828">
        <w:rPr>
          <w:rFonts w:ascii="Geomanist" w:eastAsiaTheme="minorEastAsia" w:hAnsi="Geomanist" w:cs="Arial"/>
          <w:b/>
          <w:lang w:val="es-ES_tradnl"/>
        </w:rPr>
        <w:t>Descripción amplia y detallada de los bienes a adquirir o arrendar o servicios solicitados, características especificaciones técnicas, unidad de medida, y en su caso equipos, consumibles y accesorios asociados a la contratación de los bienes requeridos, cantidades por partida, indicando en todos los casos las correspondientes claves SAI, PREI Millenium, (en el caso de bienes terapéuticos se debe indicar las claves de CBI de insumos para la salud o la del compendio nacional de insumos para la salud; en caso de bienes de consumo, la clave del CGA; y para servicios médicos integrales la clave del CSMI). En todo caso, los bienes y servicios materia del requerimiento, deben incluir la clave CUCOP que le corresponda</w:t>
      </w:r>
      <w:r w:rsidRPr="00127828">
        <w:rPr>
          <w:rFonts w:ascii="Geomanist" w:eastAsiaTheme="minorEastAsia" w:hAnsi="Geomanist" w:cs="Arial"/>
          <w:lang w:val="es-ES_tradnl"/>
        </w:rPr>
        <w:t xml:space="preserve">. </w:t>
      </w:r>
      <w:r w:rsidRPr="00127828">
        <w:rPr>
          <w:rFonts w:ascii="Geomanist" w:hAnsi="Geomanist" w:cs="Arial"/>
        </w:rPr>
        <w:t>Adquisición de cama sanitaria para animales de laboratorio alojados en el Bioterio, dependiente de la Coordinación de Investigación en Salud, los cuales se requieren para el desarrollo de las actividades de apoyo relacionadas con la ejecución de los proyectos de investigación de la Unidades de Investigación en Salud, pertenecientes a la citada Coordinación, durante el ejercicio presupuestal 2025.</w:t>
      </w:r>
    </w:p>
    <w:tbl>
      <w:tblPr>
        <w:tblW w:w="4755" w:type="pct"/>
        <w:tblInd w:w="496" w:type="dxa"/>
        <w:tblCellMar>
          <w:left w:w="70" w:type="dxa"/>
          <w:right w:w="70" w:type="dxa"/>
        </w:tblCellMar>
        <w:tblLook w:val="04A0" w:firstRow="1" w:lastRow="0" w:firstColumn="1" w:lastColumn="0" w:noHBand="0" w:noVBand="1"/>
      </w:tblPr>
      <w:tblGrid>
        <w:gridCol w:w="2836"/>
        <w:gridCol w:w="2702"/>
        <w:gridCol w:w="3628"/>
      </w:tblGrid>
      <w:tr w:rsidR="00127828" w:rsidRPr="00127828" w14:paraId="07216E5C" w14:textId="77777777" w:rsidTr="009A3471">
        <w:trPr>
          <w:trHeight w:val="525"/>
        </w:trPr>
        <w:tc>
          <w:tcPr>
            <w:tcW w:w="1547" w:type="pct"/>
            <w:tcBorders>
              <w:top w:val="single" w:sz="8" w:space="0" w:color="auto"/>
              <w:left w:val="single" w:sz="8" w:space="0" w:color="auto"/>
              <w:bottom w:val="single" w:sz="8" w:space="0" w:color="auto"/>
              <w:right w:val="single" w:sz="8" w:space="0" w:color="auto"/>
            </w:tcBorders>
            <w:shd w:val="clear" w:color="000000" w:fill="DDD9C3"/>
            <w:vAlign w:val="center"/>
            <w:hideMark/>
          </w:tcPr>
          <w:p w14:paraId="182225E5" w14:textId="77777777" w:rsidR="00127828" w:rsidRPr="007214C5" w:rsidRDefault="00127828" w:rsidP="009A3471">
            <w:pPr>
              <w:jc w:val="center"/>
              <w:rPr>
                <w:rFonts w:ascii="Geomanist" w:eastAsia="Times New Roman" w:hAnsi="Geomanist" w:cs="Arial"/>
                <w:b/>
                <w:bCs/>
                <w:color w:val="000000"/>
                <w:sz w:val="16"/>
                <w:szCs w:val="16"/>
              </w:rPr>
            </w:pPr>
            <w:r w:rsidRPr="007214C5">
              <w:rPr>
                <w:rFonts w:ascii="Geomanist" w:eastAsia="Times New Roman" w:hAnsi="Geomanist" w:cs="Arial"/>
                <w:b/>
                <w:bCs/>
                <w:color w:val="000000"/>
                <w:sz w:val="16"/>
                <w:szCs w:val="16"/>
              </w:rPr>
              <w:t>CLASIFICADOR CUCOP</w:t>
            </w:r>
          </w:p>
          <w:p w14:paraId="711492BD" w14:textId="77777777" w:rsidR="00127828" w:rsidRPr="007214C5" w:rsidRDefault="00127828" w:rsidP="009A3471">
            <w:pPr>
              <w:jc w:val="center"/>
              <w:rPr>
                <w:rFonts w:ascii="Geomanist" w:eastAsia="Times New Roman" w:hAnsi="Geomanist" w:cs="Times New Roman"/>
                <w:b/>
                <w:bCs/>
                <w:color w:val="000000"/>
                <w:sz w:val="16"/>
                <w:szCs w:val="16"/>
              </w:rPr>
            </w:pPr>
            <w:r w:rsidRPr="007214C5">
              <w:rPr>
                <w:rFonts w:ascii="Geomanist" w:eastAsia="Times New Roman" w:hAnsi="Geomanist" w:cs="Arial"/>
                <w:b/>
                <w:bCs/>
                <w:color w:val="000000"/>
                <w:sz w:val="16"/>
                <w:szCs w:val="16"/>
              </w:rPr>
              <w:t>(CLAVE 8 DÍGITOS)</w:t>
            </w:r>
          </w:p>
        </w:tc>
        <w:tc>
          <w:tcPr>
            <w:tcW w:w="1474" w:type="pct"/>
            <w:tcBorders>
              <w:top w:val="single" w:sz="8" w:space="0" w:color="auto"/>
              <w:left w:val="nil"/>
              <w:bottom w:val="single" w:sz="8" w:space="0" w:color="auto"/>
              <w:right w:val="single" w:sz="8" w:space="0" w:color="auto"/>
            </w:tcBorders>
            <w:shd w:val="clear" w:color="000000" w:fill="DDD9C3"/>
            <w:vAlign w:val="center"/>
            <w:hideMark/>
          </w:tcPr>
          <w:p w14:paraId="3D4E409D" w14:textId="77777777" w:rsidR="00127828" w:rsidRPr="007214C5" w:rsidRDefault="00127828" w:rsidP="009A3471">
            <w:pPr>
              <w:jc w:val="center"/>
              <w:rPr>
                <w:rFonts w:ascii="Geomanist" w:eastAsia="Times New Roman" w:hAnsi="Geomanist" w:cs="Times New Roman"/>
                <w:b/>
                <w:bCs/>
                <w:color w:val="000000"/>
                <w:sz w:val="16"/>
                <w:szCs w:val="16"/>
              </w:rPr>
            </w:pPr>
            <w:r w:rsidRPr="007214C5">
              <w:rPr>
                <w:rFonts w:ascii="Geomanist" w:eastAsia="Times New Roman" w:hAnsi="Geomanist" w:cs="Times New Roman"/>
                <w:b/>
                <w:bCs/>
                <w:color w:val="000000"/>
                <w:sz w:val="16"/>
                <w:szCs w:val="16"/>
              </w:rPr>
              <w:t>CLASIFICADOR CUCOP +</w:t>
            </w:r>
          </w:p>
        </w:tc>
        <w:tc>
          <w:tcPr>
            <w:tcW w:w="1979" w:type="pct"/>
            <w:tcBorders>
              <w:top w:val="single" w:sz="8" w:space="0" w:color="auto"/>
              <w:left w:val="nil"/>
              <w:bottom w:val="single" w:sz="8" w:space="0" w:color="auto"/>
              <w:right w:val="single" w:sz="8" w:space="0" w:color="auto"/>
            </w:tcBorders>
            <w:shd w:val="clear" w:color="000000" w:fill="DDD9C3"/>
            <w:noWrap/>
            <w:vAlign w:val="center"/>
            <w:hideMark/>
          </w:tcPr>
          <w:p w14:paraId="7E11ACDC" w14:textId="77777777" w:rsidR="00127828" w:rsidRPr="007214C5" w:rsidRDefault="00127828" w:rsidP="009A3471">
            <w:pPr>
              <w:jc w:val="center"/>
              <w:rPr>
                <w:rFonts w:ascii="Geomanist" w:eastAsia="Times New Roman" w:hAnsi="Geomanist" w:cs="Times New Roman"/>
                <w:b/>
                <w:bCs/>
                <w:color w:val="000000"/>
                <w:sz w:val="16"/>
                <w:szCs w:val="16"/>
              </w:rPr>
            </w:pPr>
            <w:r w:rsidRPr="007214C5">
              <w:rPr>
                <w:rFonts w:ascii="Geomanist" w:eastAsia="Times New Roman" w:hAnsi="Geomanist" w:cs="Arial"/>
                <w:b/>
                <w:bCs/>
                <w:color w:val="000000"/>
                <w:sz w:val="16"/>
                <w:szCs w:val="16"/>
              </w:rPr>
              <w:t>CONCEPTO</w:t>
            </w:r>
          </w:p>
        </w:tc>
      </w:tr>
      <w:tr w:rsidR="00127828" w:rsidRPr="00127828" w14:paraId="0494D5D2" w14:textId="77777777" w:rsidTr="009A3471">
        <w:trPr>
          <w:trHeight w:val="225"/>
        </w:trPr>
        <w:tc>
          <w:tcPr>
            <w:tcW w:w="1547" w:type="pct"/>
            <w:tcBorders>
              <w:top w:val="nil"/>
              <w:left w:val="single" w:sz="8" w:space="0" w:color="auto"/>
              <w:bottom w:val="single" w:sz="8" w:space="0" w:color="auto"/>
              <w:right w:val="single" w:sz="8" w:space="0" w:color="auto"/>
            </w:tcBorders>
            <w:shd w:val="clear" w:color="auto" w:fill="auto"/>
            <w:noWrap/>
            <w:vAlign w:val="center"/>
            <w:hideMark/>
          </w:tcPr>
          <w:p w14:paraId="28936B68" w14:textId="77777777" w:rsidR="00127828" w:rsidRPr="00127828" w:rsidRDefault="00127828" w:rsidP="009A3471">
            <w:pPr>
              <w:jc w:val="center"/>
              <w:rPr>
                <w:rFonts w:ascii="Geomanist" w:eastAsia="Times New Roman" w:hAnsi="Geomanist" w:cs="Times New Roman"/>
                <w:color w:val="000000"/>
                <w:sz w:val="20"/>
                <w:szCs w:val="20"/>
              </w:rPr>
            </w:pPr>
            <w:r w:rsidRPr="00127828">
              <w:rPr>
                <w:rFonts w:ascii="Geomanist" w:eastAsia="Times New Roman" w:hAnsi="Geomanist" w:cs="Times New Roman"/>
                <w:color w:val="000000"/>
                <w:sz w:val="20"/>
                <w:szCs w:val="20"/>
              </w:rPr>
              <w:t>25500114</w:t>
            </w:r>
          </w:p>
        </w:tc>
        <w:tc>
          <w:tcPr>
            <w:tcW w:w="1474" w:type="pct"/>
            <w:tcBorders>
              <w:top w:val="nil"/>
              <w:left w:val="nil"/>
              <w:bottom w:val="single" w:sz="8" w:space="0" w:color="auto"/>
              <w:right w:val="single" w:sz="8" w:space="0" w:color="auto"/>
            </w:tcBorders>
            <w:shd w:val="clear" w:color="auto" w:fill="auto"/>
            <w:noWrap/>
            <w:vAlign w:val="center"/>
            <w:hideMark/>
          </w:tcPr>
          <w:p w14:paraId="3A8C4029" w14:textId="77777777" w:rsidR="00127828" w:rsidRPr="00127828" w:rsidRDefault="00127828" w:rsidP="009A3471">
            <w:pPr>
              <w:jc w:val="center"/>
              <w:rPr>
                <w:rFonts w:ascii="Geomanist" w:eastAsia="Times New Roman" w:hAnsi="Geomanist" w:cs="Times New Roman"/>
                <w:color w:val="000000"/>
                <w:sz w:val="20"/>
                <w:szCs w:val="20"/>
              </w:rPr>
            </w:pPr>
            <w:r w:rsidRPr="00127828">
              <w:rPr>
                <w:rFonts w:ascii="Geomanist" w:eastAsia="Times New Roman" w:hAnsi="Geomanist" w:cs="Times New Roman"/>
                <w:color w:val="000000"/>
                <w:sz w:val="20"/>
                <w:szCs w:val="20"/>
              </w:rPr>
              <w:t>25501-0114</w:t>
            </w:r>
          </w:p>
        </w:tc>
        <w:tc>
          <w:tcPr>
            <w:tcW w:w="1979" w:type="pct"/>
            <w:tcBorders>
              <w:top w:val="nil"/>
              <w:left w:val="nil"/>
              <w:bottom w:val="single" w:sz="8" w:space="0" w:color="auto"/>
              <w:right w:val="single" w:sz="8" w:space="0" w:color="auto"/>
            </w:tcBorders>
            <w:shd w:val="clear" w:color="auto" w:fill="auto"/>
            <w:vAlign w:val="center"/>
            <w:hideMark/>
          </w:tcPr>
          <w:p w14:paraId="31863465" w14:textId="77777777" w:rsidR="00127828" w:rsidRPr="00127828" w:rsidRDefault="00127828" w:rsidP="009A3471">
            <w:pPr>
              <w:jc w:val="center"/>
              <w:rPr>
                <w:rFonts w:ascii="Geomanist" w:eastAsia="Times New Roman" w:hAnsi="Geomanist" w:cs="Times New Roman"/>
                <w:color w:val="000000"/>
                <w:sz w:val="20"/>
                <w:szCs w:val="20"/>
              </w:rPr>
            </w:pPr>
            <w:r w:rsidRPr="00127828">
              <w:rPr>
                <w:rFonts w:ascii="Geomanist" w:eastAsia="Times New Roman" w:hAnsi="Geomanist" w:cs="Times New Roman"/>
                <w:color w:val="000000"/>
                <w:sz w:val="20"/>
                <w:szCs w:val="20"/>
              </w:rPr>
              <w:t>CAMA SANITARIA PARA ANIMALES DE LABORATORIO</w:t>
            </w:r>
          </w:p>
        </w:tc>
      </w:tr>
    </w:tbl>
    <w:p w14:paraId="5CDB8592" w14:textId="77777777" w:rsidR="00127828" w:rsidRPr="00127828" w:rsidRDefault="00127828" w:rsidP="00127828">
      <w:pPr>
        <w:suppressAutoHyphens/>
        <w:jc w:val="both"/>
        <w:rPr>
          <w:rFonts w:ascii="Geomanist" w:hAnsi="Geomanist" w:cs="Arial"/>
          <w:b/>
          <w:sz w:val="22"/>
          <w:szCs w:val="22"/>
        </w:rPr>
      </w:pPr>
    </w:p>
    <w:p w14:paraId="6CA0194A" w14:textId="77777777" w:rsidR="00127828" w:rsidRDefault="00127828" w:rsidP="00733C45">
      <w:pPr>
        <w:suppressAutoHyphens/>
        <w:ind w:left="426"/>
        <w:jc w:val="both"/>
        <w:rPr>
          <w:rFonts w:ascii="Geomanist" w:hAnsi="Geomanist" w:cs="Arial"/>
          <w:sz w:val="22"/>
          <w:szCs w:val="22"/>
        </w:rPr>
      </w:pPr>
      <w:r w:rsidRPr="00127828">
        <w:rPr>
          <w:rFonts w:ascii="Geomanist" w:hAnsi="Geomanist" w:cs="Arial"/>
          <w:sz w:val="22"/>
          <w:szCs w:val="22"/>
        </w:rPr>
        <w:t>En el cuadro siguiente se especifican la partida requerida:</w:t>
      </w:r>
    </w:p>
    <w:p w14:paraId="3DA32B6C" w14:textId="77777777" w:rsidR="00127828" w:rsidRPr="00127828" w:rsidRDefault="00127828" w:rsidP="00127828">
      <w:pPr>
        <w:suppressAutoHyphens/>
        <w:ind w:left="426" w:hanging="426"/>
        <w:jc w:val="both"/>
        <w:rPr>
          <w:rFonts w:ascii="Geomanist" w:hAnsi="Geomanist" w:cs="Arial"/>
          <w:sz w:val="22"/>
          <w:szCs w:val="22"/>
        </w:rPr>
      </w:pPr>
    </w:p>
    <w:tbl>
      <w:tblPr>
        <w:tblW w:w="4696" w:type="pct"/>
        <w:tblInd w:w="496" w:type="dxa"/>
        <w:tblLayout w:type="fixed"/>
        <w:tblCellMar>
          <w:left w:w="70" w:type="dxa"/>
          <w:right w:w="70" w:type="dxa"/>
        </w:tblCellMar>
        <w:tblLook w:val="04A0" w:firstRow="1" w:lastRow="0" w:firstColumn="1" w:lastColumn="0" w:noHBand="0" w:noVBand="1"/>
      </w:tblPr>
      <w:tblGrid>
        <w:gridCol w:w="811"/>
        <w:gridCol w:w="6079"/>
        <w:gridCol w:w="1217"/>
        <w:gridCol w:w="945"/>
      </w:tblGrid>
      <w:tr w:rsidR="00127828" w:rsidRPr="00127828" w14:paraId="4CFB48C3" w14:textId="77777777" w:rsidTr="009A3471">
        <w:trPr>
          <w:trHeight w:val="448"/>
          <w:tblHeader/>
        </w:trPr>
        <w:tc>
          <w:tcPr>
            <w:tcW w:w="448" w:type="pct"/>
            <w:tcBorders>
              <w:top w:val="single" w:sz="4" w:space="0" w:color="auto"/>
              <w:left w:val="single" w:sz="4" w:space="0" w:color="auto"/>
              <w:bottom w:val="single" w:sz="4" w:space="0" w:color="auto"/>
              <w:right w:val="single" w:sz="4" w:space="0" w:color="auto"/>
            </w:tcBorders>
            <w:shd w:val="clear" w:color="auto" w:fill="DDD9C3"/>
            <w:noWrap/>
            <w:vAlign w:val="center"/>
            <w:hideMark/>
          </w:tcPr>
          <w:p w14:paraId="54F71143" w14:textId="77777777" w:rsidR="00127828" w:rsidRPr="007214C5" w:rsidRDefault="00127828" w:rsidP="009A3471">
            <w:pPr>
              <w:snapToGrid w:val="0"/>
              <w:jc w:val="center"/>
              <w:rPr>
                <w:rFonts w:ascii="Geomanist" w:hAnsi="Geomanist" w:cs="Arial"/>
                <w:b/>
                <w:bCs/>
                <w:sz w:val="16"/>
                <w:szCs w:val="16"/>
              </w:rPr>
            </w:pPr>
            <w:r w:rsidRPr="007214C5">
              <w:rPr>
                <w:rFonts w:ascii="Geomanist" w:hAnsi="Geomanist" w:cs="Arial"/>
                <w:b/>
                <w:bCs/>
                <w:sz w:val="16"/>
                <w:szCs w:val="16"/>
              </w:rPr>
              <w:t>PARTIDA</w:t>
            </w:r>
          </w:p>
        </w:tc>
        <w:tc>
          <w:tcPr>
            <w:tcW w:w="3358" w:type="pct"/>
            <w:tcBorders>
              <w:top w:val="single" w:sz="4" w:space="0" w:color="auto"/>
              <w:left w:val="nil"/>
              <w:bottom w:val="single" w:sz="4" w:space="0" w:color="auto"/>
              <w:right w:val="single" w:sz="4" w:space="0" w:color="auto"/>
            </w:tcBorders>
            <w:shd w:val="clear" w:color="auto" w:fill="DDD9C3"/>
            <w:vAlign w:val="center"/>
            <w:hideMark/>
          </w:tcPr>
          <w:p w14:paraId="255E080A" w14:textId="77777777" w:rsidR="00127828" w:rsidRPr="007214C5" w:rsidRDefault="00127828" w:rsidP="009A3471">
            <w:pPr>
              <w:snapToGrid w:val="0"/>
              <w:jc w:val="center"/>
              <w:rPr>
                <w:rFonts w:ascii="Geomanist" w:hAnsi="Geomanist" w:cs="Arial"/>
                <w:b/>
                <w:bCs/>
                <w:sz w:val="16"/>
                <w:szCs w:val="16"/>
              </w:rPr>
            </w:pPr>
            <w:r w:rsidRPr="007214C5">
              <w:rPr>
                <w:rFonts w:ascii="Geomanist" w:hAnsi="Geomanist" w:cs="Arial"/>
                <w:b/>
                <w:bCs/>
                <w:sz w:val="16"/>
                <w:szCs w:val="16"/>
              </w:rPr>
              <w:t>DESCRIPCION</w:t>
            </w:r>
          </w:p>
        </w:tc>
        <w:tc>
          <w:tcPr>
            <w:tcW w:w="672" w:type="pct"/>
            <w:tcBorders>
              <w:top w:val="single" w:sz="4" w:space="0" w:color="auto"/>
              <w:left w:val="nil"/>
              <w:bottom w:val="single" w:sz="4" w:space="0" w:color="auto"/>
              <w:right w:val="single" w:sz="4" w:space="0" w:color="auto"/>
            </w:tcBorders>
            <w:shd w:val="clear" w:color="auto" w:fill="DDD9C3"/>
            <w:vAlign w:val="center"/>
            <w:hideMark/>
          </w:tcPr>
          <w:p w14:paraId="2367332A" w14:textId="77777777" w:rsidR="00127828" w:rsidRPr="007214C5" w:rsidRDefault="00127828" w:rsidP="009A3471">
            <w:pPr>
              <w:snapToGrid w:val="0"/>
              <w:jc w:val="center"/>
              <w:rPr>
                <w:rFonts w:ascii="Geomanist" w:hAnsi="Geomanist" w:cs="Arial"/>
                <w:b/>
                <w:bCs/>
                <w:sz w:val="16"/>
                <w:szCs w:val="16"/>
              </w:rPr>
            </w:pPr>
            <w:r w:rsidRPr="007214C5">
              <w:rPr>
                <w:rFonts w:ascii="Geomanist" w:hAnsi="Geomanist" w:cs="Arial"/>
                <w:b/>
                <w:bCs/>
                <w:sz w:val="16"/>
                <w:szCs w:val="16"/>
              </w:rPr>
              <w:t>UNIDAD DE MEDIDA</w:t>
            </w:r>
          </w:p>
        </w:tc>
        <w:tc>
          <w:tcPr>
            <w:tcW w:w="522" w:type="pct"/>
            <w:tcBorders>
              <w:top w:val="single" w:sz="4" w:space="0" w:color="auto"/>
              <w:left w:val="nil"/>
              <w:bottom w:val="single" w:sz="4" w:space="0" w:color="auto"/>
              <w:right w:val="single" w:sz="4" w:space="0" w:color="auto"/>
            </w:tcBorders>
            <w:shd w:val="clear" w:color="auto" w:fill="DDD9C3"/>
            <w:vAlign w:val="center"/>
          </w:tcPr>
          <w:p w14:paraId="49228954" w14:textId="77777777" w:rsidR="00127828" w:rsidRPr="007214C5" w:rsidRDefault="00127828" w:rsidP="009A3471">
            <w:pPr>
              <w:snapToGrid w:val="0"/>
              <w:jc w:val="center"/>
              <w:rPr>
                <w:rFonts w:ascii="Geomanist" w:hAnsi="Geomanist" w:cs="Arial"/>
                <w:b/>
                <w:bCs/>
                <w:sz w:val="16"/>
                <w:szCs w:val="16"/>
              </w:rPr>
            </w:pPr>
            <w:r w:rsidRPr="007214C5">
              <w:rPr>
                <w:rFonts w:ascii="Geomanist" w:hAnsi="Geomanist" w:cs="Arial"/>
                <w:b/>
                <w:bCs/>
                <w:sz w:val="16"/>
                <w:szCs w:val="16"/>
              </w:rPr>
              <w:t>CANTIDAD REQUERIDA</w:t>
            </w:r>
          </w:p>
        </w:tc>
      </w:tr>
      <w:tr w:rsidR="00127828" w:rsidRPr="00127828" w14:paraId="42E70E52" w14:textId="77777777" w:rsidTr="009A3471">
        <w:trPr>
          <w:trHeight w:val="527"/>
        </w:trPr>
        <w:tc>
          <w:tcPr>
            <w:tcW w:w="448" w:type="pct"/>
            <w:tcBorders>
              <w:top w:val="nil"/>
              <w:left w:val="single" w:sz="4" w:space="0" w:color="auto"/>
              <w:bottom w:val="single" w:sz="4" w:space="0" w:color="auto"/>
              <w:right w:val="single" w:sz="4" w:space="0" w:color="auto"/>
            </w:tcBorders>
            <w:shd w:val="clear" w:color="auto" w:fill="auto"/>
            <w:noWrap/>
            <w:vAlign w:val="center"/>
          </w:tcPr>
          <w:p w14:paraId="5F23343C" w14:textId="77777777" w:rsidR="00127828" w:rsidRPr="00733C45" w:rsidRDefault="00127828" w:rsidP="009A3471">
            <w:pPr>
              <w:jc w:val="center"/>
              <w:rPr>
                <w:rFonts w:ascii="Geomanist" w:hAnsi="Geomanist" w:cs="Arial"/>
                <w:color w:val="000000"/>
                <w:sz w:val="18"/>
                <w:szCs w:val="18"/>
              </w:rPr>
            </w:pPr>
            <w:r w:rsidRPr="00733C45">
              <w:rPr>
                <w:rFonts w:ascii="Geomanist" w:hAnsi="Geomanist" w:cs="Arial"/>
                <w:color w:val="000000"/>
                <w:sz w:val="18"/>
                <w:szCs w:val="18"/>
              </w:rPr>
              <w:t>1</w:t>
            </w:r>
          </w:p>
        </w:tc>
        <w:tc>
          <w:tcPr>
            <w:tcW w:w="3358" w:type="pct"/>
            <w:tcBorders>
              <w:top w:val="nil"/>
              <w:left w:val="nil"/>
              <w:bottom w:val="single" w:sz="4" w:space="0" w:color="auto"/>
              <w:right w:val="single" w:sz="4" w:space="0" w:color="auto"/>
            </w:tcBorders>
            <w:shd w:val="clear" w:color="auto" w:fill="auto"/>
          </w:tcPr>
          <w:p w14:paraId="6497C201" w14:textId="77777777" w:rsidR="00127828" w:rsidRPr="00733C45" w:rsidRDefault="00127828" w:rsidP="009A3471">
            <w:pPr>
              <w:pStyle w:val="listastxtgral"/>
              <w:spacing w:before="0" w:beforeAutospacing="0" w:after="0" w:afterAutospacing="0"/>
              <w:jc w:val="both"/>
              <w:rPr>
                <w:rFonts w:ascii="Geomanist" w:hAnsi="Geomanist"/>
                <w:color w:val="000000"/>
                <w:sz w:val="18"/>
                <w:szCs w:val="18"/>
              </w:rPr>
            </w:pPr>
            <w:r w:rsidRPr="00733C45">
              <w:rPr>
                <w:rFonts w:ascii="Geomanist" w:hAnsi="Geomanist"/>
                <w:color w:val="000000"/>
                <w:sz w:val="18"/>
                <w:szCs w:val="18"/>
              </w:rPr>
              <w:t>Cama sanitaria exclusiva para animales de laboratorio e investigación, con la siguiente descripción:</w:t>
            </w:r>
          </w:p>
          <w:p w14:paraId="2CFA82E5" w14:textId="77777777" w:rsidR="00127828" w:rsidRPr="00EC00A7" w:rsidRDefault="00127828" w:rsidP="009A3471">
            <w:pPr>
              <w:pStyle w:val="listastxtgral"/>
              <w:spacing w:before="0" w:beforeAutospacing="0" w:after="0" w:afterAutospacing="0"/>
              <w:jc w:val="both"/>
              <w:rPr>
                <w:rFonts w:ascii="Geomanist" w:hAnsi="Geomanist"/>
                <w:color w:val="000000"/>
                <w:sz w:val="14"/>
                <w:szCs w:val="18"/>
              </w:rPr>
            </w:pPr>
          </w:p>
          <w:p w14:paraId="217C5F90" w14:textId="77777777" w:rsidR="00127828" w:rsidRPr="00BB66BA" w:rsidRDefault="00127828" w:rsidP="009A3471">
            <w:pPr>
              <w:pStyle w:val="listastxtgral"/>
              <w:spacing w:before="0" w:beforeAutospacing="0" w:after="0" w:afterAutospacing="0"/>
              <w:jc w:val="both"/>
              <w:rPr>
                <w:rFonts w:ascii="Geomanist" w:hAnsi="Geomanist"/>
                <w:color w:val="000000"/>
                <w:sz w:val="18"/>
                <w:szCs w:val="18"/>
              </w:rPr>
            </w:pPr>
            <w:r w:rsidRPr="00BB66BA">
              <w:rPr>
                <w:rFonts w:ascii="Geomanist" w:hAnsi="Geomanist"/>
                <w:color w:val="000000"/>
                <w:sz w:val="18"/>
                <w:szCs w:val="18"/>
              </w:rPr>
              <w:t xml:space="preserve">100% fibra natural, se recomienda viruta de pino con recolección en tolva, </w:t>
            </w:r>
            <w:r w:rsidRPr="00BB66BA">
              <w:rPr>
                <w:rFonts w:ascii="Geomanist" w:hAnsi="Geomanist"/>
                <w:color w:val="000000"/>
                <w:sz w:val="18"/>
                <w:szCs w:val="18"/>
                <w:u w:val="single"/>
              </w:rPr>
              <w:t>no se recomienda viruta de cedro o caoba</w:t>
            </w:r>
            <w:r w:rsidRPr="00BB66BA">
              <w:rPr>
                <w:rFonts w:ascii="Geomanist" w:hAnsi="Geomanist"/>
                <w:color w:val="000000"/>
                <w:sz w:val="18"/>
                <w:szCs w:val="18"/>
              </w:rPr>
              <w:t xml:space="preserve"> (según  la Guide for the care and use of laboratory animals, 2011), bitamizada, sanitizado bajo Rayos UV (como un medio de esterilización física), homogénea en su tamaño, libre de basura (papel, metal, corteza, piedras), libre de polvo, lo que estimula la formación de nidos en roedores, no tóxico,  biodegradable, fácil de </w:t>
            </w:r>
            <w:r w:rsidRPr="00BB66BA">
              <w:rPr>
                <w:rFonts w:ascii="Geomanist" w:hAnsi="Geomanist"/>
                <w:color w:val="000000"/>
                <w:sz w:val="18"/>
                <w:szCs w:val="18"/>
              </w:rPr>
              <w:lastRenderedPageBreak/>
              <w:t>desechar o incinerar, que conserve sus características después de someterse a un procedimiento de esterilizado en autoclave, que no se adhiera a los animales, ni a las jaulas, siendo material no perecedero, de fácil manejo, almacenamiento, limpieza sencilla después de su uso, que no sea corrosivo a los materiales de las jaulas, que el producto sea recolectado en tolva.</w:t>
            </w:r>
          </w:p>
          <w:p w14:paraId="0DFA9624" w14:textId="63E592F0" w:rsidR="00127828" w:rsidRPr="00BB66BA" w:rsidRDefault="00127828" w:rsidP="00127828">
            <w:pPr>
              <w:pStyle w:val="listastxtgral"/>
              <w:spacing w:before="0" w:beforeAutospacing="0" w:after="0" w:afterAutospacing="0"/>
              <w:jc w:val="both"/>
              <w:rPr>
                <w:rFonts w:ascii="Geomanist" w:hAnsi="Geomanist"/>
                <w:color w:val="000000"/>
                <w:sz w:val="18"/>
                <w:szCs w:val="18"/>
              </w:rPr>
            </w:pPr>
            <w:r w:rsidRPr="00BB66BA">
              <w:rPr>
                <w:rFonts w:ascii="Geomanist" w:hAnsi="Geomanist"/>
                <w:color w:val="000000"/>
                <w:sz w:val="18"/>
                <w:szCs w:val="18"/>
              </w:rPr>
              <w:t>Así mismo, a través de la propuesta técnica y mediante los folletos, fichas técnicas, fotografías, trípticos y/o catálogos los participantes deberán dar cumplimiento de las siguientes características:</w:t>
            </w:r>
          </w:p>
          <w:p w14:paraId="04AB984C" w14:textId="3D227599" w:rsidR="00127828" w:rsidRPr="00BB66BA" w:rsidRDefault="00127828" w:rsidP="00127828">
            <w:pPr>
              <w:pStyle w:val="listastxtgral"/>
              <w:numPr>
                <w:ilvl w:val="0"/>
                <w:numId w:val="3"/>
              </w:numPr>
              <w:spacing w:before="0" w:beforeAutospacing="0" w:after="0" w:afterAutospacing="0"/>
              <w:ind w:left="335" w:hanging="141"/>
              <w:jc w:val="both"/>
              <w:rPr>
                <w:rFonts w:ascii="Geomanist" w:hAnsi="Geomanist"/>
                <w:color w:val="000000"/>
                <w:sz w:val="18"/>
                <w:szCs w:val="18"/>
              </w:rPr>
            </w:pPr>
            <w:r w:rsidRPr="00BB66BA">
              <w:rPr>
                <w:rFonts w:ascii="Geomanist" w:hAnsi="Geomanist"/>
                <w:color w:val="000000"/>
                <w:sz w:val="18"/>
                <w:szCs w:val="18"/>
              </w:rPr>
              <w:t>Humedad en un rango de 0 (cero) hasta 12%.</w:t>
            </w:r>
          </w:p>
          <w:p w14:paraId="45FE493E" w14:textId="77777777" w:rsidR="00127828" w:rsidRPr="00BB66BA" w:rsidRDefault="00127828" w:rsidP="009A3471">
            <w:pPr>
              <w:pStyle w:val="listastxtgral"/>
              <w:spacing w:before="0" w:beforeAutospacing="0" w:after="0" w:afterAutospacing="0"/>
              <w:jc w:val="both"/>
              <w:rPr>
                <w:rFonts w:ascii="Geomanist" w:hAnsi="Geomanist"/>
                <w:color w:val="000000"/>
                <w:sz w:val="18"/>
                <w:szCs w:val="18"/>
              </w:rPr>
            </w:pPr>
            <w:r w:rsidRPr="00BB66BA">
              <w:rPr>
                <w:rFonts w:ascii="Geomanist" w:hAnsi="Geomanist"/>
                <w:color w:val="000000"/>
                <w:sz w:val="18"/>
                <w:szCs w:val="18"/>
              </w:rPr>
              <w:t>El licitante participante deberá entregar el cumplimiento de las especificaciones de los insumos por medio de pruebas físico-químicas de laboratorio y metrológicas a través de una entidad pública y/o privada acreditada y verificada por la Entidad Mexicana de Acreditación, A. C. (EMA.). Dichos resultados de laboratorio deberán comprobar la acreditación de la prueba ante la EMA</w:t>
            </w:r>
          </w:p>
          <w:p w14:paraId="474C9AC0" w14:textId="77777777" w:rsidR="00127828" w:rsidRPr="00BB66BA" w:rsidRDefault="00127828" w:rsidP="009A3471">
            <w:pPr>
              <w:tabs>
                <w:tab w:val="left" w:pos="709"/>
              </w:tabs>
              <w:suppressAutoHyphens/>
              <w:jc w:val="both"/>
              <w:rPr>
                <w:rFonts w:ascii="Geomanist" w:eastAsia="Calibri" w:hAnsi="Geomanist" w:cs="Arial"/>
                <w:sz w:val="18"/>
                <w:szCs w:val="18"/>
              </w:rPr>
            </w:pPr>
            <w:r w:rsidRPr="00BB66BA">
              <w:rPr>
                <w:rFonts w:ascii="Geomanist" w:eastAsia="Calibri" w:hAnsi="Geomanist" w:cs="Arial"/>
                <w:sz w:val="18"/>
                <w:szCs w:val="18"/>
              </w:rPr>
              <w:t>El proveedor participante deberá entregar el certificado de acreditación ante la Entidad Mexicana de Acreditación, A.C. (EMA.) del o los laboratorio(s) que procesen la(s) muestra(s).</w:t>
            </w:r>
          </w:p>
          <w:p w14:paraId="60D99FAD" w14:textId="77777777" w:rsidR="00127828" w:rsidRPr="00BB66BA" w:rsidRDefault="00127828" w:rsidP="009A3471">
            <w:pPr>
              <w:tabs>
                <w:tab w:val="left" w:pos="709"/>
              </w:tabs>
              <w:suppressAutoHyphens/>
              <w:jc w:val="both"/>
              <w:rPr>
                <w:rFonts w:ascii="Geomanist" w:eastAsia="Times New Roman" w:hAnsi="Geomanist" w:cs="Arial"/>
                <w:color w:val="000000"/>
                <w:sz w:val="18"/>
                <w:szCs w:val="18"/>
              </w:rPr>
            </w:pPr>
            <w:r w:rsidRPr="00BB66BA">
              <w:rPr>
                <w:rFonts w:ascii="Geomanist" w:eastAsia="Times New Roman" w:hAnsi="Geomanist" w:cs="Arial"/>
                <w:color w:val="000000"/>
                <w:sz w:val="18"/>
                <w:szCs w:val="18"/>
              </w:rPr>
              <w:t>El licitante participante deberá entregar el o los informe(s) de resultado(s) del o de las prueba(s) acreditada(s) por la Entidad Mexicana de Acreditación, A.C. (EMA.), que sean legibles en su totalidad y con las siguientes características:</w:t>
            </w:r>
          </w:p>
          <w:p w14:paraId="17CF8738" w14:textId="77777777" w:rsidR="00127828" w:rsidRPr="00BB66BA" w:rsidRDefault="00127828" w:rsidP="009A3471">
            <w:pPr>
              <w:pStyle w:val="Prrafodelista"/>
              <w:numPr>
                <w:ilvl w:val="0"/>
                <w:numId w:val="4"/>
              </w:numPr>
              <w:tabs>
                <w:tab w:val="left" w:pos="477"/>
              </w:tabs>
              <w:suppressAutoHyphens/>
              <w:spacing w:after="200" w:line="240" w:lineRule="auto"/>
              <w:ind w:left="477" w:hanging="142"/>
              <w:jc w:val="both"/>
              <w:rPr>
                <w:rFonts w:ascii="Geomanist" w:hAnsi="Geomanist" w:cs="Arial"/>
                <w:color w:val="000000"/>
                <w:sz w:val="18"/>
                <w:szCs w:val="18"/>
                <w:lang w:eastAsia="es-MX"/>
              </w:rPr>
            </w:pPr>
            <w:r w:rsidRPr="00BB66BA">
              <w:rPr>
                <w:rFonts w:ascii="Geomanist" w:hAnsi="Geomanist" w:cs="Arial"/>
                <w:color w:val="000000"/>
                <w:sz w:val="18"/>
                <w:szCs w:val="18"/>
                <w:lang w:eastAsia="es-MX"/>
              </w:rPr>
              <w:t xml:space="preserve">El informe de resultados deberá tener una paginación continua. </w:t>
            </w:r>
          </w:p>
          <w:p w14:paraId="0F831AE1" w14:textId="77777777" w:rsidR="00127828" w:rsidRPr="00BB66BA" w:rsidRDefault="00127828" w:rsidP="009A3471">
            <w:pPr>
              <w:pStyle w:val="Prrafodelista"/>
              <w:numPr>
                <w:ilvl w:val="0"/>
                <w:numId w:val="4"/>
              </w:numPr>
              <w:tabs>
                <w:tab w:val="left" w:pos="477"/>
              </w:tabs>
              <w:suppressAutoHyphens/>
              <w:spacing w:after="200" w:line="240" w:lineRule="auto"/>
              <w:ind w:left="477" w:hanging="142"/>
              <w:jc w:val="both"/>
              <w:rPr>
                <w:rFonts w:ascii="Geomanist" w:hAnsi="Geomanist" w:cs="Arial"/>
                <w:color w:val="000000"/>
                <w:sz w:val="18"/>
                <w:szCs w:val="18"/>
                <w:lang w:eastAsia="es-MX"/>
              </w:rPr>
            </w:pPr>
            <w:r w:rsidRPr="00BB66BA">
              <w:rPr>
                <w:rFonts w:ascii="Geomanist" w:hAnsi="Geomanist" w:cs="Arial"/>
                <w:color w:val="000000"/>
                <w:sz w:val="18"/>
                <w:szCs w:val="18"/>
                <w:lang w:eastAsia="es-MX"/>
              </w:rPr>
              <w:t>Datos del cliente o solicitante coincidentes con el licitante participante.</w:t>
            </w:r>
          </w:p>
          <w:p w14:paraId="33AAF1AC" w14:textId="77777777" w:rsidR="00127828" w:rsidRPr="00BB66BA" w:rsidRDefault="00127828" w:rsidP="009A3471">
            <w:pPr>
              <w:pStyle w:val="Prrafodelista"/>
              <w:numPr>
                <w:ilvl w:val="0"/>
                <w:numId w:val="4"/>
              </w:numPr>
              <w:tabs>
                <w:tab w:val="left" w:pos="477"/>
              </w:tabs>
              <w:suppressAutoHyphens/>
              <w:spacing w:after="200" w:line="240" w:lineRule="auto"/>
              <w:ind w:left="477" w:hanging="142"/>
              <w:jc w:val="both"/>
              <w:rPr>
                <w:rFonts w:ascii="Geomanist" w:hAnsi="Geomanist" w:cs="Arial"/>
                <w:color w:val="000000"/>
                <w:sz w:val="18"/>
                <w:szCs w:val="18"/>
                <w:lang w:eastAsia="es-MX"/>
              </w:rPr>
            </w:pPr>
            <w:r w:rsidRPr="00BB66BA">
              <w:rPr>
                <w:rFonts w:ascii="Geomanist" w:hAnsi="Geomanist" w:cs="Arial"/>
                <w:color w:val="000000"/>
                <w:sz w:val="18"/>
                <w:szCs w:val="18"/>
                <w:lang w:eastAsia="es-MX"/>
              </w:rPr>
              <w:t>Datos de la(s) muestra(s), tipo(s) de muestra(s), fecha de recepción de la muestra(s) y fecha de emisión del o los resultado(s) con un lapso de tiempo del año en curso del  procedimiento de la adjudicación.</w:t>
            </w:r>
          </w:p>
          <w:p w14:paraId="40061559" w14:textId="77777777" w:rsidR="00127828" w:rsidRPr="00BB66BA" w:rsidRDefault="00127828" w:rsidP="009A3471">
            <w:pPr>
              <w:pStyle w:val="Prrafodelista"/>
              <w:numPr>
                <w:ilvl w:val="0"/>
                <w:numId w:val="4"/>
              </w:numPr>
              <w:tabs>
                <w:tab w:val="left" w:pos="477"/>
              </w:tabs>
              <w:suppressAutoHyphens/>
              <w:spacing w:after="200" w:line="240" w:lineRule="auto"/>
              <w:ind w:left="477" w:hanging="142"/>
              <w:jc w:val="both"/>
              <w:rPr>
                <w:rFonts w:ascii="Geomanist" w:hAnsi="Geomanist" w:cs="Arial"/>
                <w:color w:val="000000"/>
                <w:sz w:val="18"/>
                <w:szCs w:val="18"/>
                <w:lang w:eastAsia="es-MX"/>
              </w:rPr>
            </w:pPr>
            <w:r w:rsidRPr="00BB66BA">
              <w:rPr>
                <w:rFonts w:ascii="Geomanist" w:hAnsi="Geomanist" w:cs="Arial"/>
                <w:color w:val="000000"/>
                <w:sz w:val="18"/>
                <w:szCs w:val="18"/>
                <w:lang w:eastAsia="es-MX"/>
              </w:rPr>
              <w:t>Los resultados deberán contener la identificación de la muestra, método de prueba, resultado(s), observaciones.</w:t>
            </w:r>
          </w:p>
          <w:p w14:paraId="446DC435" w14:textId="77777777" w:rsidR="00127828" w:rsidRPr="00BB66BA" w:rsidRDefault="00127828" w:rsidP="009A3471">
            <w:pPr>
              <w:pStyle w:val="Prrafodelista"/>
              <w:numPr>
                <w:ilvl w:val="0"/>
                <w:numId w:val="4"/>
              </w:numPr>
              <w:tabs>
                <w:tab w:val="left" w:pos="477"/>
              </w:tabs>
              <w:suppressAutoHyphens/>
              <w:spacing w:after="200" w:line="240" w:lineRule="auto"/>
              <w:ind w:left="761" w:hanging="426"/>
              <w:jc w:val="both"/>
              <w:rPr>
                <w:rFonts w:ascii="Geomanist" w:hAnsi="Geomanist"/>
                <w:color w:val="000000"/>
                <w:sz w:val="18"/>
                <w:szCs w:val="18"/>
              </w:rPr>
            </w:pPr>
            <w:r w:rsidRPr="00BB66BA">
              <w:rPr>
                <w:rFonts w:ascii="Geomanist" w:hAnsi="Geomanist" w:cs="Arial"/>
                <w:color w:val="000000"/>
                <w:sz w:val="18"/>
                <w:szCs w:val="18"/>
                <w:lang w:eastAsia="es-MX"/>
              </w:rPr>
              <w:t>Nombre y firma del profesional o profesionales autorizado(s)</w:t>
            </w:r>
          </w:p>
          <w:p w14:paraId="420D0D08" w14:textId="77777777" w:rsidR="00127828" w:rsidRPr="00BB66BA" w:rsidRDefault="00127828" w:rsidP="009A3471">
            <w:pPr>
              <w:pStyle w:val="listastxtgral"/>
              <w:spacing w:before="0" w:beforeAutospacing="0" w:after="0" w:afterAutospacing="0"/>
              <w:jc w:val="both"/>
              <w:rPr>
                <w:rFonts w:ascii="Geomanist" w:hAnsi="Geomanist"/>
                <w:color w:val="000000"/>
                <w:sz w:val="18"/>
                <w:szCs w:val="18"/>
              </w:rPr>
            </w:pPr>
            <w:r w:rsidRPr="00BB66BA">
              <w:rPr>
                <w:rFonts w:ascii="Geomanist" w:hAnsi="Geomanist"/>
                <w:color w:val="000000"/>
                <w:sz w:val="18"/>
                <w:szCs w:val="18"/>
              </w:rPr>
              <w:t xml:space="preserve">El costal deberá ser de rafia, cosido en los extremos, libre de adhesivos, que </w:t>
            </w:r>
            <w:r w:rsidRPr="00BB66BA">
              <w:rPr>
                <w:rFonts w:ascii="Geomanist" w:hAnsi="Geomanist"/>
                <w:color w:val="auto"/>
                <w:sz w:val="18"/>
                <w:szCs w:val="18"/>
              </w:rPr>
              <w:t>esté impreso en forma clara y visible el nombre, dirección, teléfono de la empresa y la ficha técnica del producto.</w:t>
            </w:r>
            <w:r w:rsidRPr="00BB66BA">
              <w:rPr>
                <w:rFonts w:ascii="Geomanist" w:hAnsi="Geomanist"/>
                <w:color w:val="000000"/>
                <w:sz w:val="18"/>
                <w:szCs w:val="18"/>
              </w:rPr>
              <w:t xml:space="preserve"> </w:t>
            </w:r>
          </w:p>
          <w:p w14:paraId="09B9B557" w14:textId="77777777" w:rsidR="00127828" w:rsidRPr="00BB66BA" w:rsidRDefault="00127828" w:rsidP="009A3471">
            <w:pPr>
              <w:pStyle w:val="listastxtgral"/>
              <w:spacing w:before="0" w:beforeAutospacing="0" w:after="0" w:afterAutospacing="0"/>
              <w:jc w:val="both"/>
              <w:rPr>
                <w:rFonts w:ascii="Geomanist" w:hAnsi="Geomanist"/>
                <w:color w:val="000000"/>
                <w:sz w:val="18"/>
                <w:szCs w:val="18"/>
              </w:rPr>
            </w:pPr>
          </w:p>
          <w:p w14:paraId="346E7E62" w14:textId="77777777" w:rsidR="00127828" w:rsidRPr="00BB66BA" w:rsidRDefault="00127828" w:rsidP="009A3471">
            <w:pPr>
              <w:pStyle w:val="listastxtgral"/>
              <w:spacing w:before="0" w:beforeAutospacing="0" w:after="0" w:afterAutospacing="0"/>
              <w:jc w:val="both"/>
              <w:rPr>
                <w:rFonts w:ascii="Geomanist" w:hAnsi="Geomanist"/>
                <w:color w:val="000000"/>
                <w:sz w:val="18"/>
                <w:szCs w:val="18"/>
              </w:rPr>
            </w:pPr>
            <w:r w:rsidRPr="00BB66BA">
              <w:rPr>
                <w:rFonts w:ascii="Geomanist" w:hAnsi="Geomanist"/>
                <w:color w:val="000000"/>
                <w:sz w:val="18"/>
                <w:szCs w:val="18"/>
                <w:u w:val="single"/>
              </w:rPr>
              <w:t>Cada 200 bultos el proveedor adjudicado se comprometerá, sin costo adicional, a entregar un enriquecedor ambiental en acrílico color obscuro y una caja de cilindros de fibras cortas de algodón.</w:t>
            </w:r>
          </w:p>
        </w:tc>
        <w:tc>
          <w:tcPr>
            <w:tcW w:w="672" w:type="pct"/>
            <w:tcBorders>
              <w:top w:val="nil"/>
              <w:left w:val="nil"/>
              <w:bottom w:val="single" w:sz="4" w:space="0" w:color="auto"/>
              <w:right w:val="single" w:sz="4" w:space="0" w:color="auto"/>
            </w:tcBorders>
            <w:shd w:val="clear" w:color="auto" w:fill="auto"/>
            <w:vAlign w:val="center"/>
          </w:tcPr>
          <w:p w14:paraId="0DF33CC9" w14:textId="77777777" w:rsidR="00127828" w:rsidRPr="00127828" w:rsidRDefault="00127828" w:rsidP="009A3471">
            <w:pPr>
              <w:jc w:val="center"/>
              <w:rPr>
                <w:rFonts w:ascii="Geomanist" w:hAnsi="Geomanist" w:cs="Arial"/>
                <w:color w:val="000000"/>
                <w:sz w:val="22"/>
                <w:szCs w:val="22"/>
              </w:rPr>
            </w:pPr>
            <w:r w:rsidRPr="00127828">
              <w:rPr>
                <w:rFonts w:ascii="Geomanist" w:hAnsi="Geomanist" w:cs="Arial"/>
                <w:color w:val="000000"/>
                <w:sz w:val="22"/>
                <w:szCs w:val="22"/>
              </w:rPr>
              <w:lastRenderedPageBreak/>
              <w:t>Bulto con</w:t>
            </w:r>
          </w:p>
          <w:p w14:paraId="476FB3ED" w14:textId="77777777" w:rsidR="00127828" w:rsidRPr="00127828" w:rsidRDefault="00127828" w:rsidP="009A3471">
            <w:pPr>
              <w:jc w:val="center"/>
              <w:rPr>
                <w:rFonts w:ascii="Geomanist" w:hAnsi="Geomanist" w:cs="Arial"/>
                <w:color w:val="000000"/>
                <w:sz w:val="22"/>
                <w:szCs w:val="22"/>
              </w:rPr>
            </w:pPr>
            <w:r w:rsidRPr="00127828">
              <w:rPr>
                <w:rFonts w:ascii="Geomanist" w:hAnsi="Geomanist" w:cs="Arial"/>
                <w:color w:val="000000"/>
                <w:sz w:val="22"/>
                <w:szCs w:val="22"/>
              </w:rPr>
              <w:t>10.0 Kgs.</w:t>
            </w:r>
          </w:p>
        </w:tc>
        <w:tc>
          <w:tcPr>
            <w:tcW w:w="522" w:type="pct"/>
            <w:tcBorders>
              <w:top w:val="nil"/>
              <w:left w:val="nil"/>
              <w:bottom w:val="single" w:sz="4" w:space="0" w:color="auto"/>
              <w:right w:val="single" w:sz="4" w:space="0" w:color="auto"/>
            </w:tcBorders>
            <w:vAlign w:val="center"/>
          </w:tcPr>
          <w:p w14:paraId="23565AD3" w14:textId="77777777" w:rsidR="00127828" w:rsidRPr="00127828" w:rsidRDefault="00127828" w:rsidP="009A3471">
            <w:pPr>
              <w:snapToGrid w:val="0"/>
              <w:ind w:firstLine="140"/>
              <w:jc w:val="center"/>
              <w:rPr>
                <w:rFonts w:ascii="Geomanist" w:hAnsi="Geomanist" w:cs="Arial"/>
                <w:sz w:val="22"/>
                <w:szCs w:val="22"/>
              </w:rPr>
            </w:pPr>
            <w:r w:rsidRPr="00127828">
              <w:rPr>
                <w:rFonts w:ascii="Geomanist" w:hAnsi="Geomanist" w:cs="Arial"/>
                <w:sz w:val="22"/>
                <w:szCs w:val="22"/>
              </w:rPr>
              <w:t>3,200</w:t>
            </w:r>
          </w:p>
        </w:tc>
      </w:tr>
    </w:tbl>
    <w:p w14:paraId="351D2613" w14:textId="77777777" w:rsidR="00127828" w:rsidRPr="00127828" w:rsidRDefault="00127828" w:rsidP="00127828">
      <w:pPr>
        <w:jc w:val="both"/>
        <w:rPr>
          <w:rFonts w:ascii="Geomanist" w:eastAsia="Calibri" w:hAnsi="Geomanist" w:cs="Arial"/>
          <w:sz w:val="22"/>
          <w:szCs w:val="22"/>
        </w:rPr>
      </w:pPr>
    </w:p>
    <w:p w14:paraId="63AA5ED2" w14:textId="516D3F35" w:rsidR="00127828" w:rsidRDefault="00127828" w:rsidP="008F4110">
      <w:pPr>
        <w:pStyle w:val="Prrafodelista"/>
        <w:numPr>
          <w:ilvl w:val="0"/>
          <w:numId w:val="5"/>
        </w:numPr>
        <w:suppressAutoHyphens/>
        <w:spacing w:after="0" w:line="240" w:lineRule="auto"/>
        <w:ind w:left="426" w:hanging="426"/>
        <w:jc w:val="both"/>
        <w:rPr>
          <w:rFonts w:ascii="Geomanist" w:eastAsia="Calibri" w:hAnsi="Geomanist"/>
        </w:rPr>
      </w:pPr>
      <w:r w:rsidRPr="00127828">
        <w:rPr>
          <w:rFonts w:ascii="Geomanist" w:eastAsia="Calibri" w:hAnsi="Geomanist"/>
          <w:b/>
        </w:rPr>
        <w:t xml:space="preserve">En caso de que se requieran pruebas, deberá indicar el método de evaluación, el responsable de llevarlas a cabo, el tiempo requerido para su realización, la unidad de medida con la cual se determinara y el resultado mínimo que debe obtenerse al ejecutar las pruebas, si se requiere verificar el cumplimiento de las especificaciones solicitadas de acuerdo con la LIC, cuando ésta resulte aplicable. Dicha comprobación será elaborada por el Área Técnica. </w:t>
      </w:r>
      <w:r w:rsidRPr="00BB66BA">
        <w:rPr>
          <w:rFonts w:ascii="Geomanist" w:eastAsia="Calibri" w:hAnsi="Geomanist"/>
        </w:rPr>
        <w:t xml:space="preserve">El licitante participante deberá entregar el cumplimiento de las especificaciones de los insumos por medio de pruebas físico-químicas de laboratorio, metrológicas a través de una entidad pública y/o privada acreditada y verificada por la </w:t>
      </w:r>
      <w:r w:rsidRPr="00BB66BA">
        <w:rPr>
          <w:rFonts w:ascii="Geomanist" w:eastAsia="Calibri" w:hAnsi="Geomanist"/>
        </w:rPr>
        <w:lastRenderedPageBreak/>
        <w:t>Entidad Mexicana de Acreditación, A. C. (EMA.). Dichos resultados de laboratorio deberán comprobar la acreditación de la prueba ante la EMA</w:t>
      </w:r>
      <w:r w:rsidR="0007582F">
        <w:rPr>
          <w:rFonts w:ascii="Geomanist" w:eastAsia="Calibri" w:hAnsi="Geomanist"/>
        </w:rPr>
        <w:t>.</w:t>
      </w:r>
    </w:p>
    <w:p w14:paraId="44029E70" w14:textId="77777777" w:rsidR="0007582F" w:rsidRPr="00BB66BA" w:rsidRDefault="0007582F" w:rsidP="00BB66BA">
      <w:pPr>
        <w:pStyle w:val="Prrafodelista"/>
        <w:suppressAutoHyphens/>
        <w:spacing w:after="0" w:line="240" w:lineRule="auto"/>
        <w:ind w:left="426"/>
        <w:jc w:val="both"/>
        <w:rPr>
          <w:rFonts w:ascii="Geomanist" w:eastAsia="Calibri" w:hAnsi="Geomanist"/>
        </w:rPr>
      </w:pPr>
    </w:p>
    <w:p w14:paraId="1A048ED6" w14:textId="77777777" w:rsidR="00127828" w:rsidRPr="00127828" w:rsidRDefault="00127828" w:rsidP="00127828">
      <w:pPr>
        <w:tabs>
          <w:tab w:val="left" w:pos="709"/>
        </w:tabs>
        <w:suppressAutoHyphens/>
        <w:ind w:left="426"/>
        <w:jc w:val="both"/>
        <w:rPr>
          <w:rFonts w:ascii="Geomanist" w:eastAsia="Calibri" w:hAnsi="Geomanist"/>
          <w:sz w:val="22"/>
          <w:szCs w:val="22"/>
        </w:rPr>
      </w:pPr>
      <w:r w:rsidRPr="00127828">
        <w:rPr>
          <w:rFonts w:ascii="Geomanist" w:eastAsia="Calibri" w:hAnsi="Geomanist"/>
          <w:sz w:val="22"/>
          <w:szCs w:val="22"/>
        </w:rPr>
        <w:t>El proveedor participante deberá entregar el certificado de acreditación ante la Entidad Mexicana de Acreditación, A.C. (EMA.) del o los laboratorio(s) que procesen la(s) muestra(s).</w:t>
      </w:r>
    </w:p>
    <w:p w14:paraId="3BE8547A" w14:textId="77777777" w:rsidR="00127828" w:rsidRDefault="00127828" w:rsidP="00127828">
      <w:pPr>
        <w:tabs>
          <w:tab w:val="left" w:pos="709"/>
        </w:tabs>
        <w:suppressAutoHyphens/>
        <w:ind w:left="426"/>
        <w:jc w:val="both"/>
        <w:rPr>
          <w:rFonts w:ascii="Geomanist" w:eastAsia="Calibri" w:hAnsi="Geomanist"/>
          <w:sz w:val="22"/>
          <w:szCs w:val="22"/>
        </w:rPr>
      </w:pPr>
      <w:r w:rsidRPr="00127828">
        <w:rPr>
          <w:rFonts w:ascii="Geomanist" w:eastAsia="Calibri" w:hAnsi="Geomanist"/>
          <w:sz w:val="22"/>
          <w:szCs w:val="22"/>
        </w:rPr>
        <w:t>El licitante participante deberá entregar el o los informe(s) de resultado(s) del o de las prueba(s) acreditada(s) por la Entidad Mexicana de Acreditación, A.C. (EMA.), que sean legibles en su totalidad y con las siguientes características:</w:t>
      </w:r>
    </w:p>
    <w:p w14:paraId="3EE17EB1" w14:textId="77777777" w:rsidR="000A1FDD" w:rsidRPr="00127828" w:rsidRDefault="000A1FDD" w:rsidP="00127828">
      <w:pPr>
        <w:tabs>
          <w:tab w:val="left" w:pos="709"/>
        </w:tabs>
        <w:suppressAutoHyphens/>
        <w:ind w:left="426"/>
        <w:jc w:val="both"/>
        <w:rPr>
          <w:rFonts w:ascii="Geomanist" w:eastAsia="Calibri" w:hAnsi="Geomanist"/>
          <w:sz w:val="22"/>
          <w:szCs w:val="22"/>
        </w:rPr>
      </w:pPr>
    </w:p>
    <w:p w14:paraId="5AFD90A7" w14:textId="77777777" w:rsidR="00127828" w:rsidRPr="00127828" w:rsidRDefault="00127828" w:rsidP="00127828">
      <w:pPr>
        <w:pStyle w:val="Prrafodelista"/>
        <w:numPr>
          <w:ilvl w:val="0"/>
          <w:numId w:val="4"/>
        </w:numPr>
        <w:tabs>
          <w:tab w:val="left" w:pos="477"/>
        </w:tabs>
        <w:suppressAutoHyphens/>
        <w:spacing w:after="200" w:line="240" w:lineRule="auto"/>
        <w:ind w:left="477" w:hanging="142"/>
        <w:jc w:val="both"/>
        <w:rPr>
          <w:rFonts w:ascii="Geomanist" w:eastAsia="Calibri" w:hAnsi="Geomanist"/>
        </w:rPr>
      </w:pPr>
      <w:r w:rsidRPr="00127828">
        <w:rPr>
          <w:rFonts w:ascii="Geomanist" w:eastAsia="Calibri" w:hAnsi="Geomanist"/>
        </w:rPr>
        <w:t xml:space="preserve">El informe de resultados deberá tener una paginación continua. </w:t>
      </w:r>
    </w:p>
    <w:p w14:paraId="4CA349AF" w14:textId="77777777" w:rsidR="00127828" w:rsidRPr="00127828" w:rsidRDefault="00127828" w:rsidP="00127828">
      <w:pPr>
        <w:pStyle w:val="Prrafodelista"/>
        <w:numPr>
          <w:ilvl w:val="0"/>
          <w:numId w:val="4"/>
        </w:numPr>
        <w:tabs>
          <w:tab w:val="left" w:pos="477"/>
        </w:tabs>
        <w:suppressAutoHyphens/>
        <w:spacing w:after="200" w:line="240" w:lineRule="auto"/>
        <w:ind w:left="477" w:hanging="142"/>
        <w:jc w:val="both"/>
        <w:rPr>
          <w:rFonts w:ascii="Geomanist" w:eastAsia="Calibri" w:hAnsi="Geomanist"/>
        </w:rPr>
      </w:pPr>
      <w:r w:rsidRPr="00127828">
        <w:rPr>
          <w:rFonts w:ascii="Geomanist" w:eastAsia="Calibri" w:hAnsi="Geomanist"/>
        </w:rPr>
        <w:t>Datos del cliente o solicitante coincidentes con el licitante participante.</w:t>
      </w:r>
    </w:p>
    <w:p w14:paraId="2F4E9172" w14:textId="77777777" w:rsidR="00127828" w:rsidRPr="00127828" w:rsidRDefault="00127828" w:rsidP="00127828">
      <w:pPr>
        <w:pStyle w:val="Prrafodelista"/>
        <w:numPr>
          <w:ilvl w:val="0"/>
          <w:numId w:val="4"/>
        </w:numPr>
        <w:tabs>
          <w:tab w:val="left" w:pos="477"/>
        </w:tabs>
        <w:suppressAutoHyphens/>
        <w:spacing w:after="200" w:line="240" w:lineRule="auto"/>
        <w:ind w:left="477" w:hanging="142"/>
        <w:jc w:val="both"/>
        <w:rPr>
          <w:rFonts w:ascii="Geomanist" w:eastAsia="Calibri" w:hAnsi="Geomanist"/>
        </w:rPr>
      </w:pPr>
      <w:r w:rsidRPr="00127828">
        <w:rPr>
          <w:rFonts w:ascii="Geomanist" w:eastAsia="Calibri" w:hAnsi="Geomanist"/>
        </w:rPr>
        <w:t>Datos de la(s) muestra(s), tipo(s) de muestra(s), fecha de recepción de la muestra(s) y fecha de emisión del o los resultado(s) con un lapso de tiempo del año en curso del  procedimiento de la adjudicación.</w:t>
      </w:r>
    </w:p>
    <w:p w14:paraId="742E9834" w14:textId="77777777" w:rsidR="00127828" w:rsidRPr="00127828" w:rsidRDefault="00127828" w:rsidP="00127828">
      <w:pPr>
        <w:pStyle w:val="Prrafodelista"/>
        <w:numPr>
          <w:ilvl w:val="0"/>
          <w:numId w:val="4"/>
        </w:numPr>
        <w:tabs>
          <w:tab w:val="left" w:pos="477"/>
        </w:tabs>
        <w:suppressAutoHyphens/>
        <w:spacing w:after="200" w:line="240" w:lineRule="auto"/>
        <w:ind w:left="477" w:hanging="142"/>
        <w:jc w:val="both"/>
        <w:rPr>
          <w:rFonts w:ascii="Geomanist" w:eastAsia="Calibri" w:hAnsi="Geomanist"/>
        </w:rPr>
      </w:pPr>
      <w:r w:rsidRPr="00127828">
        <w:rPr>
          <w:rFonts w:ascii="Geomanist" w:eastAsia="Calibri" w:hAnsi="Geomanist"/>
        </w:rPr>
        <w:t>Los resultados deberán contener la identificación de la muestra, método de prueba, resultado(s), observaciones.</w:t>
      </w:r>
    </w:p>
    <w:p w14:paraId="3A920245" w14:textId="77777777" w:rsidR="00127828" w:rsidRPr="00127828" w:rsidRDefault="00127828" w:rsidP="00127828">
      <w:pPr>
        <w:pStyle w:val="Prrafodelista"/>
        <w:numPr>
          <w:ilvl w:val="0"/>
          <w:numId w:val="4"/>
        </w:numPr>
        <w:tabs>
          <w:tab w:val="left" w:pos="477"/>
        </w:tabs>
        <w:suppressAutoHyphens/>
        <w:spacing w:after="200" w:line="240" w:lineRule="auto"/>
        <w:ind w:left="761" w:hanging="426"/>
        <w:jc w:val="both"/>
        <w:rPr>
          <w:rFonts w:ascii="Geomanist" w:eastAsia="Calibri" w:hAnsi="Geomanist"/>
        </w:rPr>
      </w:pPr>
      <w:r w:rsidRPr="00127828">
        <w:rPr>
          <w:rFonts w:ascii="Geomanist" w:eastAsia="Calibri" w:hAnsi="Geomanist"/>
        </w:rPr>
        <w:t>Nombre y firma del profesional o profesionales autorizado(s)</w:t>
      </w:r>
    </w:p>
    <w:p w14:paraId="0E6DE2D1" w14:textId="77777777" w:rsidR="00127828" w:rsidRPr="00127828" w:rsidRDefault="00127828" w:rsidP="00127828">
      <w:pPr>
        <w:pStyle w:val="Prrafodelista"/>
        <w:suppressAutoHyphens/>
        <w:spacing w:after="0" w:line="240" w:lineRule="auto"/>
        <w:ind w:left="426"/>
        <w:jc w:val="both"/>
        <w:rPr>
          <w:rFonts w:ascii="Geomanist" w:eastAsia="Calibri" w:hAnsi="Geomanist"/>
        </w:rPr>
      </w:pPr>
    </w:p>
    <w:p w14:paraId="28A325EC" w14:textId="77777777" w:rsidR="00127828" w:rsidRPr="00127828" w:rsidRDefault="00127828" w:rsidP="00127828">
      <w:pPr>
        <w:suppressAutoHyphens/>
        <w:ind w:left="426" w:hanging="284"/>
        <w:jc w:val="both"/>
        <w:rPr>
          <w:rFonts w:ascii="Geomanist" w:eastAsia="Calibri" w:hAnsi="Geomanist"/>
          <w:b/>
          <w:sz w:val="22"/>
          <w:szCs w:val="22"/>
        </w:rPr>
      </w:pPr>
      <w:r w:rsidRPr="00127828">
        <w:rPr>
          <w:rFonts w:ascii="Geomanist" w:eastAsia="Calibri" w:hAnsi="Geomanist"/>
          <w:b/>
          <w:sz w:val="22"/>
          <w:szCs w:val="22"/>
        </w:rPr>
        <w:t xml:space="preserve">     Únicamente se podrá solicitar la presentación de muestras cuando se cuente con el personal técnico capacitado y certificado para realizar las pruebas, mismas que deberán realizarse conforme a la LIC a las normas: Oficial Mexicana, Estándar (antes Mexicana), Internacional, de Referencia, o Especificación Técnica. </w:t>
      </w:r>
      <w:r w:rsidRPr="00127828">
        <w:rPr>
          <w:rFonts w:ascii="Geomanist" w:eastAsia="Calibri" w:hAnsi="Geomanist"/>
          <w:sz w:val="22"/>
          <w:szCs w:val="22"/>
        </w:rPr>
        <w:t>No aplica</w:t>
      </w:r>
    </w:p>
    <w:p w14:paraId="15F298D7" w14:textId="77777777" w:rsidR="00127828" w:rsidRPr="00127828" w:rsidRDefault="00127828" w:rsidP="00127828">
      <w:pPr>
        <w:pStyle w:val="Prrafodelista"/>
        <w:suppressAutoHyphens/>
        <w:spacing w:after="0" w:line="240" w:lineRule="auto"/>
        <w:ind w:left="426"/>
        <w:jc w:val="both"/>
        <w:rPr>
          <w:rFonts w:ascii="Geomanist" w:eastAsia="Calibri" w:hAnsi="Geomanist"/>
        </w:rPr>
      </w:pPr>
      <w:r w:rsidRPr="00127828">
        <w:rPr>
          <w:rFonts w:ascii="Geomanist" w:eastAsia="Calibri" w:hAnsi="Geomanist"/>
          <w:b/>
        </w:rPr>
        <w:t>En el caso de insumos para la salud, las piezas requeridas para prueba de la CCILE deberán entregarse dentro del plazo que ésta establezca y serán con cargo al proveedor, lo cual estará previsto en la convocatoria del procedimiento de contratación.</w:t>
      </w:r>
      <w:r w:rsidRPr="00127828">
        <w:rPr>
          <w:rFonts w:ascii="Geomanist" w:eastAsia="Calibri" w:hAnsi="Geomanist"/>
        </w:rPr>
        <w:t xml:space="preserve"> No aplica.</w:t>
      </w:r>
    </w:p>
    <w:p w14:paraId="16DE3C3C" w14:textId="77777777" w:rsidR="00127828" w:rsidRPr="00127828" w:rsidRDefault="00127828" w:rsidP="00127828">
      <w:pPr>
        <w:pStyle w:val="Prrafodelista"/>
        <w:suppressAutoHyphens/>
        <w:spacing w:after="0" w:line="240" w:lineRule="auto"/>
        <w:ind w:left="426"/>
        <w:jc w:val="both"/>
        <w:rPr>
          <w:rFonts w:ascii="Geomanist" w:eastAsia="Calibri" w:hAnsi="Geomanist"/>
        </w:rPr>
      </w:pPr>
    </w:p>
    <w:p w14:paraId="66B99240" w14:textId="77777777" w:rsidR="00127828" w:rsidRPr="00127828" w:rsidRDefault="00127828" w:rsidP="00127828">
      <w:pPr>
        <w:pStyle w:val="Prrafodelista"/>
        <w:numPr>
          <w:ilvl w:val="0"/>
          <w:numId w:val="5"/>
        </w:numPr>
        <w:suppressAutoHyphens/>
        <w:spacing w:after="0" w:line="240" w:lineRule="auto"/>
        <w:ind w:left="426" w:hanging="426"/>
        <w:jc w:val="both"/>
        <w:rPr>
          <w:rFonts w:ascii="Geomanist" w:eastAsia="Calibri" w:hAnsi="Geomanist"/>
        </w:rPr>
      </w:pPr>
      <w:r w:rsidRPr="00127828">
        <w:rPr>
          <w:rFonts w:ascii="Geomanist" w:eastAsia="Calibri" w:hAnsi="Geomanist"/>
          <w:b/>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r w:rsidRPr="00127828">
        <w:rPr>
          <w:rFonts w:ascii="Geomanist" w:eastAsia="Calibri" w:hAnsi="Geomanist"/>
        </w:rPr>
        <w:t xml:space="preserve"> No aplica</w:t>
      </w:r>
    </w:p>
    <w:p w14:paraId="782C93E3" w14:textId="77777777" w:rsidR="00127828" w:rsidRPr="00127828" w:rsidRDefault="00127828" w:rsidP="00127828">
      <w:pPr>
        <w:pStyle w:val="Prrafodelista"/>
        <w:suppressAutoHyphens/>
        <w:spacing w:after="0" w:line="240" w:lineRule="auto"/>
        <w:ind w:left="426"/>
        <w:jc w:val="both"/>
        <w:rPr>
          <w:rFonts w:ascii="Geomanist" w:eastAsia="Calibri" w:hAnsi="Geomanist"/>
        </w:rPr>
      </w:pPr>
    </w:p>
    <w:p w14:paraId="61326838" w14:textId="1712D914" w:rsidR="00127828" w:rsidRPr="009F601D" w:rsidRDefault="00127828" w:rsidP="00127828">
      <w:pPr>
        <w:pStyle w:val="Prrafodelista"/>
        <w:numPr>
          <w:ilvl w:val="0"/>
          <w:numId w:val="5"/>
        </w:numPr>
        <w:suppressAutoHyphens/>
        <w:spacing w:after="0" w:line="240" w:lineRule="auto"/>
        <w:ind w:left="426" w:hanging="426"/>
        <w:jc w:val="both"/>
        <w:rPr>
          <w:rFonts w:ascii="Geomanist" w:eastAsia="Calibri" w:hAnsi="Geomanist"/>
        </w:rPr>
      </w:pPr>
      <w:r w:rsidRPr="00127828">
        <w:rPr>
          <w:rFonts w:ascii="Geomanist" w:hAnsi="Geomanist" w:cs="Arial"/>
          <w:b/>
        </w:rPr>
        <w:t>En aquellos casos en que el Área Requirente, modifique las especificaciones técnicas de un bien respecto de las estipuladas en el ejercicio anterior, deberá presentar un dictamen en el que justifique que los requisitos contenidos en las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r w:rsidRPr="00127828">
        <w:rPr>
          <w:rFonts w:ascii="Geomanist" w:eastAsia="Calibri" w:hAnsi="Geomanist"/>
        </w:rPr>
        <w:t xml:space="preserve">  </w:t>
      </w:r>
      <w:r w:rsidR="009F601D" w:rsidRPr="009F601D">
        <w:rPr>
          <w:rFonts w:ascii="Geomanist" w:eastAsia="Calibri" w:hAnsi="Geomanist"/>
        </w:rPr>
        <w:t>No aplica.</w:t>
      </w:r>
    </w:p>
    <w:p w14:paraId="65D516D1" w14:textId="77777777" w:rsidR="00127828" w:rsidRPr="00127828" w:rsidRDefault="00127828" w:rsidP="00127828">
      <w:pPr>
        <w:spacing w:line="252" w:lineRule="auto"/>
        <w:jc w:val="both"/>
        <w:rPr>
          <w:rFonts w:ascii="Geomanist" w:eastAsia="Calibri" w:hAnsi="Geomanist"/>
          <w:sz w:val="22"/>
          <w:szCs w:val="22"/>
        </w:rPr>
      </w:pPr>
      <w:r w:rsidRPr="00127828">
        <w:rPr>
          <w:rFonts w:ascii="Courier New" w:eastAsia="Calibri" w:hAnsi="Courier New" w:cs="Courier New"/>
          <w:sz w:val="22"/>
          <w:szCs w:val="22"/>
        </w:rPr>
        <w:t> </w:t>
      </w:r>
    </w:p>
    <w:p w14:paraId="38C7EE81" w14:textId="77777777" w:rsidR="00127828" w:rsidRPr="00127828" w:rsidRDefault="00127828" w:rsidP="00127828">
      <w:pPr>
        <w:suppressAutoHyphens/>
        <w:jc w:val="both"/>
        <w:rPr>
          <w:rFonts w:ascii="Geomanist" w:eastAsia="Calibri" w:hAnsi="Geomanist"/>
          <w:sz w:val="22"/>
          <w:szCs w:val="22"/>
        </w:rPr>
      </w:pPr>
    </w:p>
    <w:p w14:paraId="69159F88" w14:textId="77777777" w:rsidR="00127828" w:rsidRPr="00127828" w:rsidRDefault="00127828" w:rsidP="00127828">
      <w:pPr>
        <w:pStyle w:val="Prrafodelista"/>
        <w:numPr>
          <w:ilvl w:val="0"/>
          <w:numId w:val="5"/>
        </w:numPr>
        <w:suppressAutoHyphens/>
        <w:spacing w:after="0" w:line="240" w:lineRule="auto"/>
        <w:ind w:left="426"/>
        <w:jc w:val="both"/>
        <w:rPr>
          <w:rFonts w:ascii="Geomanist" w:eastAsia="Calibri" w:hAnsi="Geomanist"/>
        </w:rPr>
      </w:pPr>
      <w:r w:rsidRPr="00127828">
        <w:rPr>
          <w:rFonts w:ascii="Geomanist" w:hAnsi="Geomanist" w:cs="Arial"/>
          <w:b/>
          <w:lang w:val="es-ES_tradnl"/>
        </w:rPr>
        <w:t>N</w:t>
      </w:r>
      <w:r w:rsidRPr="00127828">
        <w:rPr>
          <w:rFonts w:ascii="Geomanist" w:hAnsi="Geomanist" w:cs="Arial"/>
          <w:b/>
        </w:rPr>
        <w:t xml:space="preserve">ormas: Oficial Mexicana, Estándar (Antes Mexicana), Internacional, de Referencia o Especificación Técnica que resulte aplicable a los bienes o servicios requeridos, conforme a la LIC con base en lo señalado en el numeral 4.28.4 de las presentes POBALINES y, en su caso, el Registro Sanitario Correspondiente. </w:t>
      </w:r>
      <w:r w:rsidRPr="00127828">
        <w:rPr>
          <w:rFonts w:ascii="Geomanist" w:hAnsi="Geomanist" w:cs="Arial"/>
        </w:rPr>
        <w:t xml:space="preserve">Norma Oficial Mexicana </w:t>
      </w:r>
      <w:r w:rsidRPr="00127828">
        <w:rPr>
          <w:rFonts w:ascii="Geomanist" w:hAnsi="Geomanist" w:cs="Arial"/>
          <w:b/>
        </w:rPr>
        <w:t>NOM-062-ZOO-1999</w:t>
      </w:r>
      <w:r w:rsidRPr="00127828">
        <w:rPr>
          <w:rFonts w:ascii="Geomanist" w:hAnsi="Geomanist" w:cs="Arial"/>
        </w:rPr>
        <w:t xml:space="preserve"> “Especificaciones técnicas para la producción, cuidado y uso de los animales de laboratorio”,</w:t>
      </w:r>
      <w:r w:rsidRPr="00127828">
        <w:rPr>
          <w:rFonts w:ascii="Geomanist" w:eastAsia="Calibri" w:hAnsi="Geomanist"/>
        </w:rPr>
        <w:t xml:space="preserve"> Norma Estándar </w:t>
      </w:r>
      <w:r w:rsidRPr="00127828">
        <w:rPr>
          <w:rFonts w:ascii="Geomanist" w:hAnsi="Geomanist" w:cs="Arial"/>
          <w:b/>
        </w:rPr>
        <w:t>NMX-Y-098-SCFI-2018</w:t>
      </w:r>
      <w:r w:rsidRPr="00127828">
        <w:rPr>
          <w:rFonts w:ascii="Geomanist" w:eastAsia="Calibri" w:hAnsi="Geomanist"/>
        </w:rPr>
        <w:t>, “Alimentos para animales – Determinación de humedad en alimentos balanceados e ingredientes mayores”.</w:t>
      </w:r>
    </w:p>
    <w:p w14:paraId="7D9607FC" w14:textId="77777777" w:rsidR="00127828" w:rsidRPr="00127828" w:rsidRDefault="00127828" w:rsidP="00127828">
      <w:pPr>
        <w:pStyle w:val="Prrafodelista"/>
        <w:suppressAutoHyphens/>
        <w:spacing w:after="0" w:line="240" w:lineRule="auto"/>
        <w:ind w:left="426"/>
        <w:jc w:val="both"/>
        <w:rPr>
          <w:rFonts w:ascii="Geomanist" w:eastAsia="Calibri" w:hAnsi="Geomanist"/>
        </w:rPr>
      </w:pPr>
    </w:p>
    <w:p w14:paraId="7FBD37BE" w14:textId="77777777" w:rsidR="00127828" w:rsidRPr="00127828" w:rsidRDefault="00127828" w:rsidP="00127828">
      <w:pPr>
        <w:pStyle w:val="Prrafodelista"/>
        <w:numPr>
          <w:ilvl w:val="0"/>
          <w:numId w:val="5"/>
        </w:numPr>
        <w:suppressAutoHyphens/>
        <w:spacing w:after="0" w:line="240" w:lineRule="auto"/>
        <w:ind w:left="426"/>
        <w:jc w:val="both"/>
        <w:rPr>
          <w:rFonts w:ascii="Geomanist" w:eastAsia="Calibri" w:hAnsi="Geomanist"/>
        </w:rPr>
      </w:pPr>
      <w:r w:rsidRPr="00127828">
        <w:rPr>
          <w:rFonts w:ascii="Geomanist" w:eastAsia="Calibri" w:hAnsi="Geomanist"/>
          <w:b/>
        </w:rPr>
        <w:t xml:space="preserve">El anexo técnico no deberá contener información relativa a la suficiencia presupuestaria, precios de contratación o al tipo de procedimientos de contratación.  </w:t>
      </w:r>
      <w:r w:rsidRPr="00127828">
        <w:rPr>
          <w:rFonts w:ascii="Geomanist" w:eastAsia="Calibri" w:hAnsi="Geomanist"/>
        </w:rPr>
        <w:t>No contiene.</w:t>
      </w:r>
    </w:p>
    <w:p w14:paraId="19107521" w14:textId="77777777" w:rsidR="00127828" w:rsidRPr="00127828" w:rsidRDefault="00127828" w:rsidP="00127828">
      <w:pPr>
        <w:rPr>
          <w:rFonts w:ascii="Geomanist" w:hAnsi="Geomanist" w:cs="Arial"/>
          <w:b/>
          <w:sz w:val="22"/>
          <w:szCs w:val="22"/>
        </w:rPr>
      </w:pPr>
    </w:p>
    <w:p w14:paraId="276A2544" w14:textId="77777777" w:rsidR="00127828" w:rsidRDefault="00127828" w:rsidP="00127828">
      <w:pPr>
        <w:suppressAutoHyphens/>
        <w:jc w:val="both"/>
        <w:rPr>
          <w:rFonts w:ascii="Geomanist" w:hAnsi="Geomanist" w:cs="Arial"/>
          <w:sz w:val="22"/>
          <w:szCs w:val="22"/>
        </w:rPr>
      </w:pPr>
      <w:r w:rsidRPr="00127828">
        <w:rPr>
          <w:rFonts w:ascii="Geomanist" w:hAnsi="Geomanist" w:cs="Arial"/>
          <w:b/>
          <w:sz w:val="22"/>
          <w:szCs w:val="22"/>
        </w:rPr>
        <w:t xml:space="preserve">MÉTODO DE EVALUACIÓN DE LAS PROPOSICIONES QUE EFECTUARÁ EL ÁREA TÉCNICA. </w:t>
      </w:r>
      <w:r w:rsidRPr="00127828">
        <w:rPr>
          <w:rFonts w:ascii="Geomanist" w:hAnsi="Geomanist" w:cs="Arial"/>
          <w:sz w:val="22"/>
          <w:szCs w:val="22"/>
        </w:rPr>
        <w:t xml:space="preserve">La revisión del cumplimiento de la descripción y características solicitadas en los bienes ofertados se realizará de manera documental, a través de la propuesta técnica presentada por el (los) participante (es), la cual deberá cumplir con las especificaciones técnicas señaladas en el inciso a) del presente documento, </w:t>
      </w:r>
      <w:r w:rsidRPr="00127828">
        <w:rPr>
          <w:rFonts w:ascii="Geomanist" w:eastAsia="Calibri" w:hAnsi="Geomanist" w:cs="Arial"/>
          <w:sz w:val="22"/>
          <w:szCs w:val="22"/>
        </w:rPr>
        <w:t>debiendo adjuntar como parte de la propuesta técnica lo siguiente</w:t>
      </w:r>
      <w:r w:rsidRPr="00127828">
        <w:rPr>
          <w:rFonts w:ascii="Geomanist" w:hAnsi="Geomanist" w:cs="Arial"/>
          <w:sz w:val="22"/>
          <w:szCs w:val="22"/>
        </w:rPr>
        <w:t>:</w:t>
      </w:r>
    </w:p>
    <w:p w14:paraId="6E064EB6" w14:textId="77777777" w:rsidR="00127828" w:rsidRPr="00127828" w:rsidRDefault="00127828" w:rsidP="00127828">
      <w:pPr>
        <w:suppressAutoHyphens/>
        <w:jc w:val="both"/>
        <w:rPr>
          <w:rFonts w:ascii="Geomanist" w:eastAsia="Calibri" w:hAnsi="Geomanist"/>
          <w:sz w:val="22"/>
          <w:szCs w:val="22"/>
        </w:rPr>
      </w:pPr>
    </w:p>
    <w:p w14:paraId="2E2476F9" w14:textId="77777777" w:rsidR="00127828" w:rsidRPr="00127828" w:rsidRDefault="00127828" w:rsidP="00127828">
      <w:pPr>
        <w:numPr>
          <w:ilvl w:val="0"/>
          <w:numId w:val="6"/>
        </w:numPr>
        <w:suppressAutoHyphens/>
        <w:ind w:left="426" w:hanging="426"/>
        <w:jc w:val="both"/>
        <w:rPr>
          <w:rFonts w:ascii="Geomanist" w:hAnsi="Geomanist" w:cs="Arial"/>
          <w:sz w:val="22"/>
          <w:szCs w:val="22"/>
        </w:rPr>
      </w:pPr>
      <w:r w:rsidRPr="00127828">
        <w:rPr>
          <w:rFonts w:ascii="Geomanist" w:eastAsia="Calibri" w:hAnsi="Geomanist" w:cs="Arial"/>
          <w:sz w:val="22"/>
          <w:szCs w:val="22"/>
        </w:rPr>
        <w:t>Formato de Propuesta Técnica debidamente requisitada, en papel preferentemente membretado, firmada por el representante legal o la persona facultada para ello, la cual deberá contener la descripción completa de los bienes, presentación y cantidades solicitadas (Anexo 1).</w:t>
      </w:r>
    </w:p>
    <w:p w14:paraId="47F4FD0F" w14:textId="77777777" w:rsidR="00127828" w:rsidRPr="00127828" w:rsidRDefault="00127828" w:rsidP="00127828">
      <w:pPr>
        <w:numPr>
          <w:ilvl w:val="0"/>
          <w:numId w:val="6"/>
        </w:numPr>
        <w:suppressAutoHyphens/>
        <w:ind w:left="426" w:hanging="425"/>
        <w:jc w:val="both"/>
        <w:rPr>
          <w:rFonts w:ascii="Geomanist" w:hAnsi="Geomanist" w:cs="Arial"/>
          <w:sz w:val="22"/>
          <w:szCs w:val="22"/>
        </w:rPr>
      </w:pPr>
      <w:r w:rsidRPr="00127828">
        <w:rPr>
          <w:rFonts w:ascii="Geomanist" w:eastAsia="Calibri" w:hAnsi="Geomanist" w:cs="Arial"/>
          <w:sz w:val="22"/>
          <w:szCs w:val="22"/>
        </w:rPr>
        <w:t>Folletos, fichas técnicas, fotografías a color de buen tamaño, trípticos y/o catálogos, a través de los cuales se compruebe que los bienes ofertados cumplen conforme a las especificaciones y características técnicas requeridas de conformidad con al inciso a) del presente documento, así como el nombre, dirección y teléfono del fabricante datos que deberán estar impresos en el bulto.</w:t>
      </w:r>
    </w:p>
    <w:p w14:paraId="1C9CF0AF" w14:textId="1D13FCC4" w:rsidR="00127828" w:rsidRPr="00127828" w:rsidRDefault="00127828" w:rsidP="00127828">
      <w:pPr>
        <w:pStyle w:val="Prrafodelista"/>
        <w:numPr>
          <w:ilvl w:val="0"/>
          <w:numId w:val="6"/>
        </w:numPr>
        <w:spacing w:after="0" w:line="240" w:lineRule="auto"/>
        <w:ind w:left="426" w:hanging="425"/>
        <w:jc w:val="both"/>
        <w:rPr>
          <w:rFonts w:ascii="Geomanist" w:eastAsiaTheme="minorEastAsia" w:hAnsi="Geomanist" w:cs="Arial"/>
          <w:lang w:val="es-ES_tradnl"/>
        </w:rPr>
      </w:pPr>
      <w:r w:rsidRPr="00127828">
        <w:rPr>
          <w:rFonts w:ascii="Geomanist" w:eastAsiaTheme="minorEastAsia" w:hAnsi="Geomanist" w:cs="Arial"/>
          <w:lang w:val="es-ES_tradnl"/>
        </w:rPr>
        <w:t xml:space="preserve">El </w:t>
      </w:r>
      <w:r w:rsidR="009F77DD">
        <w:rPr>
          <w:rFonts w:ascii="Geomanist" w:eastAsiaTheme="minorEastAsia" w:hAnsi="Geomanist" w:cs="Arial"/>
          <w:lang w:val="es-ES_tradnl"/>
        </w:rPr>
        <w:t>l</w:t>
      </w:r>
      <w:r w:rsidR="00062E0E">
        <w:rPr>
          <w:rFonts w:ascii="Geomanist" w:eastAsiaTheme="minorEastAsia" w:hAnsi="Geomanist" w:cs="Arial"/>
          <w:lang w:val="es-ES_tradnl"/>
        </w:rPr>
        <w:t xml:space="preserve">icitante </w:t>
      </w:r>
      <w:r w:rsidRPr="00127828">
        <w:rPr>
          <w:rFonts w:ascii="Geomanist" w:eastAsiaTheme="minorEastAsia" w:hAnsi="Geomanist" w:cs="Arial"/>
          <w:lang w:val="es-ES_tradnl"/>
        </w:rPr>
        <w:t>participante deberá entregar el cumplimiento de las especificaciones de los insumos por medio de pruebas físico-químicas de laboratorio y metrológicas a través de una entidad pública y/o privada acreditada y verificada por la Entidad Mexicana de Acreditación, A. C. (EMA.). Dichos resultados de laboratorio deberán comprobar la acreditación de la prueba ante la EMA.</w:t>
      </w:r>
    </w:p>
    <w:p w14:paraId="4BCA20F2" w14:textId="77777777" w:rsidR="00127828" w:rsidRPr="00127828" w:rsidRDefault="00127828" w:rsidP="00127828">
      <w:pPr>
        <w:pStyle w:val="Prrafodelista"/>
        <w:spacing w:after="0" w:line="240" w:lineRule="auto"/>
        <w:ind w:left="851" w:hanging="425"/>
        <w:jc w:val="both"/>
        <w:rPr>
          <w:rFonts w:ascii="Geomanist" w:eastAsiaTheme="minorEastAsia" w:hAnsi="Geomanist" w:cs="Arial"/>
          <w:lang w:val="es-ES_tradnl"/>
        </w:rPr>
      </w:pPr>
      <w:r w:rsidRPr="00127828">
        <w:rPr>
          <w:rFonts w:ascii="Geomanist" w:eastAsiaTheme="minorEastAsia" w:hAnsi="Geomanist" w:cs="Arial"/>
          <w:lang w:val="es-ES_tradnl"/>
        </w:rPr>
        <w:t>Dichas pruebas de laboratorio  deberán cumplir con los siguientes rangos:</w:t>
      </w:r>
    </w:p>
    <w:p w14:paraId="245EC6AC" w14:textId="77777777" w:rsidR="00127828" w:rsidRPr="00127828" w:rsidRDefault="00127828" w:rsidP="00127828">
      <w:pPr>
        <w:pStyle w:val="Prrafodelista"/>
        <w:spacing w:line="240" w:lineRule="auto"/>
        <w:ind w:left="851"/>
        <w:jc w:val="both"/>
        <w:rPr>
          <w:rFonts w:ascii="Geomanist" w:eastAsiaTheme="minorEastAsia" w:hAnsi="Geomanist" w:cs="Arial"/>
          <w:lang w:val="es-ES_tradnl"/>
        </w:rPr>
      </w:pPr>
    </w:p>
    <w:p w14:paraId="62F87765" w14:textId="77777777" w:rsidR="00127828" w:rsidRPr="00127828" w:rsidRDefault="00127828" w:rsidP="00127828">
      <w:pPr>
        <w:pStyle w:val="Prrafodelista"/>
        <w:numPr>
          <w:ilvl w:val="0"/>
          <w:numId w:val="7"/>
        </w:numPr>
        <w:spacing w:after="200" w:line="240" w:lineRule="auto"/>
        <w:jc w:val="both"/>
        <w:rPr>
          <w:rFonts w:ascii="Geomanist" w:eastAsiaTheme="minorEastAsia" w:hAnsi="Geomanist" w:cs="Arial"/>
          <w:lang w:val="es-ES_tradnl"/>
        </w:rPr>
      </w:pPr>
      <w:r w:rsidRPr="00127828">
        <w:rPr>
          <w:rFonts w:ascii="Geomanist" w:eastAsiaTheme="minorEastAsia" w:hAnsi="Geomanist" w:cs="Arial"/>
          <w:lang w:val="es-ES_tradnl"/>
        </w:rPr>
        <w:t>Humedad en un rango de 0(cero) hasta 12%.</w:t>
      </w:r>
    </w:p>
    <w:p w14:paraId="71093F65" w14:textId="77777777" w:rsidR="00127828" w:rsidRPr="00127828" w:rsidRDefault="00127828" w:rsidP="00127828">
      <w:pPr>
        <w:numPr>
          <w:ilvl w:val="0"/>
          <w:numId w:val="6"/>
        </w:numPr>
        <w:tabs>
          <w:tab w:val="left" w:pos="709"/>
        </w:tabs>
        <w:suppressAutoHyphens/>
        <w:jc w:val="both"/>
        <w:rPr>
          <w:rFonts w:ascii="Geomanist" w:eastAsia="Calibri" w:hAnsi="Geomanist" w:cs="Arial"/>
          <w:sz w:val="22"/>
          <w:szCs w:val="22"/>
        </w:rPr>
      </w:pPr>
      <w:r w:rsidRPr="00127828">
        <w:rPr>
          <w:rFonts w:ascii="Geomanist" w:eastAsia="Calibri" w:hAnsi="Geomanist" w:cs="Arial"/>
          <w:sz w:val="22"/>
          <w:szCs w:val="22"/>
        </w:rPr>
        <w:t>El licitante participante deberá entregar el certificado de acreditación ante la Entidad Mexicana de Acreditación, A.C. (EMA.) del o los laboratorio(s) que procesen la(s) muestra(s).</w:t>
      </w:r>
    </w:p>
    <w:p w14:paraId="0AD20081" w14:textId="77777777" w:rsidR="00127828" w:rsidRPr="00127828" w:rsidRDefault="00127828" w:rsidP="00127828">
      <w:pPr>
        <w:numPr>
          <w:ilvl w:val="0"/>
          <w:numId w:val="6"/>
        </w:numPr>
        <w:tabs>
          <w:tab w:val="left" w:pos="709"/>
        </w:tabs>
        <w:suppressAutoHyphens/>
        <w:jc w:val="both"/>
        <w:rPr>
          <w:rFonts w:ascii="Geomanist" w:eastAsia="Calibri" w:hAnsi="Geomanist" w:cs="Arial"/>
          <w:sz w:val="22"/>
          <w:szCs w:val="22"/>
        </w:rPr>
      </w:pPr>
      <w:r w:rsidRPr="00127828">
        <w:rPr>
          <w:rFonts w:ascii="Geomanist" w:eastAsia="Calibri" w:hAnsi="Geomanist" w:cs="Arial"/>
          <w:sz w:val="22"/>
          <w:szCs w:val="22"/>
        </w:rPr>
        <w:t>El licitante</w:t>
      </w:r>
      <w:r w:rsidRPr="00127828" w:rsidDel="003857DB">
        <w:rPr>
          <w:rFonts w:ascii="Geomanist" w:eastAsia="Calibri" w:hAnsi="Geomanist" w:cs="Arial"/>
          <w:sz w:val="22"/>
          <w:szCs w:val="22"/>
        </w:rPr>
        <w:t xml:space="preserve"> </w:t>
      </w:r>
      <w:r w:rsidRPr="00127828">
        <w:rPr>
          <w:rFonts w:ascii="Geomanist" w:eastAsia="Calibri" w:hAnsi="Geomanist" w:cs="Arial"/>
          <w:sz w:val="22"/>
          <w:szCs w:val="22"/>
        </w:rPr>
        <w:t>participante deberá entregar el o los informe(s) de resultado(s) del o de las prueba(s) acreditada(s) por la Entidad Mexicana de Acreditación, A.C. (EMA), que sean legibles en su totalidad y con las siguientes características:</w:t>
      </w:r>
    </w:p>
    <w:p w14:paraId="3569FD40" w14:textId="77777777" w:rsidR="00127828" w:rsidRPr="00127828" w:rsidRDefault="00127828" w:rsidP="00127828">
      <w:pPr>
        <w:pStyle w:val="Prrafodelista"/>
        <w:numPr>
          <w:ilvl w:val="0"/>
          <w:numId w:val="4"/>
        </w:numPr>
        <w:tabs>
          <w:tab w:val="left" w:pos="709"/>
        </w:tabs>
        <w:suppressAutoHyphens/>
        <w:spacing w:after="0" w:line="240" w:lineRule="auto"/>
        <w:jc w:val="both"/>
        <w:rPr>
          <w:rFonts w:ascii="Geomanist" w:eastAsia="Calibri" w:hAnsi="Geomanist" w:cs="Arial"/>
        </w:rPr>
      </w:pPr>
      <w:r w:rsidRPr="00127828">
        <w:rPr>
          <w:rFonts w:ascii="Geomanist" w:eastAsia="Calibri" w:hAnsi="Geomanist" w:cs="Arial"/>
        </w:rPr>
        <w:t xml:space="preserve">El informe de resultados deberá tener una paginación continua. </w:t>
      </w:r>
    </w:p>
    <w:p w14:paraId="3E25566B" w14:textId="77777777" w:rsidR="00127828" w:rsidRPr="00127828" w:rsidRDefault="00127828" w:rsidP="00127828">
      <w:pPr>
        <w:pStyle w:val="Prrafodelista"/>
        <w:numPr>
          <w:ilvl w:val="0"/>
          <w:numId w:val="4"/>
        </w:numPr>
        <w:tabs>
          <w:tab w:val="left" w:pos="709"/>
        </w:tabs>
        <w:suppressAutoHyphens/>
        <w:spacing w:after="0" w:line="240" w:lineRule="auto"/>
        <w:jc w:val="both"/>
        <w:rPr>
          <w:rFonts w:ascii="Geomanist" w:eastAsia="Calibri" w:hAnsi="Geomanist" w:cs="Arial"/>
        </w:rPr>
      </w:pPr>
      <w:r w:rsidRPr="00127828">
        <w:rPr>
          <w:rFonts w:ascii="Geomanist" w:eastAsia="Calibri" w:hAnsi="Geomanist" w:cs="Arial"/>
        </w:rPr>
        <w:t>Datos del cliente o solicitante coincidentes con el licitante participante.</w:t>
      </w:r>
    </w:p>
    <w:p w14:paraId="39711C5D" w14:textId="77777777" w:rsidR="00127828" w:rsidRPr="00127828" w:rsidRDefault="00127828" w:rsidP="00127828">
      <w:pPr>
        <w:pStyle w:val="Prrafodelista"/>
        <w:numPr>
          <w:ilvl w:val="0"/>
          <w:numId w:val="4"/>
        </w:numPr>
        <w:tabs>
          <w:tab w:val="left" w:pos="709"/>
        </w:tabs>
        <w:suppressAutoHyphens/>
        <w:spacing w:after="200" w:line="240" w:lineRule="auto"/>
        <w:jc w:val="both"/>
        <w:rPr>
          <w:rFonts w:ascii="Geomanist" w:hAnsi="Geomanist" w:cs="Arial"/>
          <w:color w:val="000000"/>
          <w:lang w:eastAsia="es-MX"/>
        </w:rPr>
      </w:pPr>
      <w:r w:rsidRPr="00127828">
        <w:rPr>
          <w:rFonts w:ascii="Geomanist" w:hAnsi="Geomanist" w:cs="Arial"/>
          <w:color w:val="000000"/>
          <w:lang w:eastAsia="es-MX"/>
        </w:rPr>
        <w:lastRenderedPageBreak/>
        <w:t>Datos de la(s) muestra(s), tipo(s) de muestra(s), fecha de recepción de la muestra(s) y fecha de emisión del o los resultado(s) con un lapso de tiempo del año en curso del procedimiento de la adjudicación.</w:t>
      </w:r>
    </w:p>
    <w:p w14:paraId="4359FF4A" w14:textId="77777777" w:rsidR="00127828" w:rsidRPr="00127828" w:rsidRDefault="00127828" w:rsidP="00127828">
      <w:pPr>
        <w:pStyle w:val="Prrafodelista"/>
        <w:numPr>
          <w:ilvl w:val="0"/>
          <w:numId w:val="4"/>
        </w:numPr>
        <w:tabs>
          <w:tab w:val="left" w:pos="709"/>
        </w:tabs>
        <w:suppressAutoHyphens/>
        <w:spacing w:after="200" w:line="240" w:lineRule="auto"/>
        <w:jc w:val="both"/>
        <w:rPr>
          <w:rFonts w:ascii="Geomanist" w:eastAsia="Calibri" w:hAnsi="Geomanist" w:cs="Arial"/>
        </w:rPr>
      </w:pPr>
      <w:r w:rsidRPr="00127828">
        <w:rPr>
          <w:rFonts w:ascii="Geomanist" w:eastAsia="Calibri" w:hAnsi="Geomanist" w:cs="Arial"/>
        </w:rPr>
        <w:t>Resultados deberán contener la identificación de la muestra, método de prueba, resultado(s) y observaciones.</w:t>
      </w:r>
    </w:p>
    <w:p w14:paraId="6EA39C1C" w14:textId="77777777" w:rsidR="00127828" w:rsidRPr="00127828" w:rsidRDefault="00127828" w:rsidP="00127828">
      <w:pPr>
        <w:pStyle w:val="Prrafodelista"/>
        <w:numPr>
          <w:ilvl w:val="0"/>
          <w:numId w:val="4"/>
        </w:numPr>
        <w:tabs>
          <w:tab w:val="left" w:pos="709"/>
        </w:tabs>
        <w:suppressAutoHyphens/>
        <w:spacing w:after="200" w:line="240" w:lineRule="auto"/>
        <w:jc w:val="both"/>
        <w:rPr>
          <w:rFonts w:ascii="Geomanist" w:eastAsia="Calibri" w:hAnsi="Geomanist" w:cs="Arial"/>
        </w:rPr>
      </w:pPr>
      <w:r w:rsidRPr="00127828">
        <w:rPr>
          <w:rFonts w:ascii="Geomanist" w:eastAsia="Calibri" w:hAnsi="Geomanist" w:cs="Arial"/>
        </w:rPr>
        <w:t xml:space="preserve">Nombre y firma del profesional o profesionales autorizado(s). </w:t>
      </w:r>
    </w:p>
    <w:p w14:paraId="086D2DA2" w14:textId="5F7C4983" w:rsidR="00A23DD7" w:rsidRPr="00127828" w:rsidRDefault="00127828" w:rsidP="00A23DD7">
      <w:pPr>
        <w:pStyle w:val="Prrafodelista"/>
        <w:numPr>
          <w:ilvl w:val="0"/>
          <w:numId w:val="6"/>
        </w:numPr>
        <w:suppressAutoHyphens/>
        <w:jc w:val="both"/>
        <w:rPr>
          <w:rFonts w:ascii="Geomanist" w:eastAsia="Calibri" w:hAnsi="Geomanist"/>
        </w:rPr>
      </w:pPr>
      <w:r w:rsidRPr="00127828">
        <w:rPr>
          <w:rFonts w:ascii="Geomanist" w:eastAsia="Calibri" w:hAnsi="Geomanist" w:cs="Arial"/>
        </w:rPr>
        <w:t xml:space="preserve">El licitante participante deberá presentar pruebas físico-químicas de laboratorio y metrológicas que demuestren que la cama sanitaria cumple con las características descritas en el inciso a) de este documento, mismas que se ajustan a lo señalado en la Norma Oficial Mexicana </w:t>
      </w:r>
      <w:r w:rsidRPr="00127828">
        <w:rPr>
          <w:rFonts w:ascii="Geomanist" w:eastAsia="Calibri" w:hAnsi="Geomanist" w:cs="Arial"/>
          <w:b/>
        </w:rPr>
        <w:t>NOM-062-ZOO-1999</w:t>
      </w:r>
      <w:r w:rsidRPr="00127828">
        <w:rPr>
          <w:rFonts w:ascii="Geomanist" w:eastAsia="Calibri" w:hAnsi="Geomanist" w:cs="Arial"/>
        </w:rPr>
        <w:t xml:space="preserve"> “Especificaciones técnicas para la producción, cuidado y uso de los animales de laboratorio</w:t>
      </w:r>
      <w:r w:rsidRPr="00127828">
        <w:rPr>
          <w:rFonts w:ascii="Geomanist" w:eastAsia="Calibri" w:hAnsi="Geomanist"/>
        </w:rPr>
        <w:t xml:space="preserve">”. Norma Estándar </w:t>
      </w:r>
      <w:r w:rsidRPr="00127828">
        <w:rPr>
          <w:rFonts w:ascii="Geomanist" w:hAnsi="Geomanist" w:cs="Arial"/>
          <w:b/>
        </w:rPr>
        <w:t>NMX-Y-098-SCFI-2018</w:t>
      </w:r>
      <w:r w:rsidRPr="00127828">
        <w:rPr>
          <w:rFonts w:ascii="Geomanist" w:eastAsia="Calibri" w:hAnsi="Geomanist"/>
        </w:rPr>
        <w:t>, “Alimentos para animales – Determinación de humedad en alimentos balanceados e ingredientes mayores”.</w:t>
      </w:r>
    </w:p>
    <w:p w14:paraId="0B287209" w14:textId="77777777" w:rsidR="00127828" w:rsidRPr="00A23DD7" w:rsidRDefault="00127828" w:rsidP="00A23DD7">
      <w:pPr>
        <w:pStyle w:val="Prrafodelista"/>
        <w:numPr>
          <w:ilvl w:val="0"/>
          <w:numId w:val="6"/>
        </w:numPr>
        <w:suppressAutoHyphens/>
        <w:jc w:val="both"/>
        <w:rPr>
          <w:rFonts w:ascii="Geomanist" w:eastAsia="Calibri" w:hAnsi="Geomanist" w:cs="Arial"/>
        </w:rPr>
      </w:pPr>
      <w:r w:rsidRPr="00A23DD7">
        <w:rPr>
          <w:rFonts w:ascii="Geomanist" w:eastAsia="Calibri" w:hAnsi="Geomanist" w:cs="Arial"/>
        </w:rPr>
        <w:t>Escrito libre en hojas preferentemente membretadas de la empresa y firmado por el Representante Legal o persona que se encuentre facultada para ello en donde, en caso de ser adjudicado, se comprometa a que los bienes ofertados cumplen con las características y requisitos solicitados, así como a entregar por cada 200 bultos un enriquecedor ambiental en acrílico color obscuro y una caja de cilindros de fibras cortas de algodón.</w:t>
      </w:r>
    </w:p>
    <w:p w14:paraId="6BC62F5B" w14:textId="77777777" w:rsidR="000A1FDD" w:rsidRPr="00062E0E" w:rsidRDefault="000A1FDD" w:rsidP="000A1FDD">
      <w:pPr>
        <w:tabs>
          <w:tab w:val="left" w:pos="709"/>
        </w:tabs>
        <w:suppressAutoHyphens/>
        <w:jc w:val="both"/>
        <w:rPr>
          <w:rFonts w:ascii="Geomanist" w:eastAsia="Calibri" w:hAnsi="Geomanist" w:cs="Arial"/>
          <w:sz w:val="8"/>
          <w:szCs w:val="22"/>
        </w:rPr>
      </w:pPr>
    </w:p>
    <w:p w14:paraId="29AB7CAB" w14:textId="77777777" w:rsidR="00127828" w:rsidRDefault="00127828" w:rsidP="00127828">
      <w:pPr>
        <w:tabs>
          <w:tab w:val="left" w:pos="709"/>
        </w:tabs>
        <w:suppressAutoHyphens/>
        <w:jc w:val="both"/>
        <w:rPr>
          <w:rFonts w:ascii="Geomanist" w:eastAsia="Calibri" w:hAnsi="Geomanist" w:cs="Arial"/>
          <w:sz w:val="22"/>
          <w:szCs w:val="22"/>
        </w:rPr>
      </w:pPr>
      <w:r w:rsidRPr="00127828">
        <w:rPr>
          <w:rFonts w:ascii="Geomanist" w:eastAsia="Calibri" w:hAnsi="Geomanist" w:cs="Arial"/>
          <w:sz w:val="22"/>
          <w:szCs w:val="22"/>
        </w:rPr>
        <w:t xml:space="preserve">El Área Técnica verificará el cumplimiento de la descripción y características señaladas a través de la propuesta Técnica que contenga la descripción de los bienes ofertados, así como mediante los folletos, fichas técnicas, fotografías a color de buen tamaño, trípticos y/o catálogos que acrediten que los bienes ofertados por los licitantes cumplen con las especificaciones solicitadas, además de que dichos documentos se encuentren vigentes, sean legibles y que a simple vista no presenten tachaduras o enmendaduras. </w:t>
      </w:r>
    </w:p>
    <w:p w14:paraId="528A3927" w14:textId="77777777" w:rsidR="00062E0E" w:rsidRPr="00127828" w:rsidRDefault="00062E0E" w:rsidP="00127828">
      <w:pPr>
        <w:tabs>
          <w:tab w:val="left" w:pos="709"/>
        </w:tabs>
        <w:suppressAutoHyphens/>
        <w:jc w:val="both"/>
        <w:rPr>
          <w:rFonts w:ascii="Geomanist" w:eastAsia="Calibri" w:hAnsi="Geomanist" w:cs="Arial"/>
          <w:sz w:val="22"/>
          <w:szCs w:val="22"/>
        </w:rPr>
      </w:pPr>
    </w:p>
    <w:p w14:paraId="32DA64D8" w14:textId="77777777" w:rsidR="00127828" w:rsidRPr="00127828" w:rsidRDefault="00127828" w:rsidP="00127828">
      <w:pPr>
        <w:pStyle w:val="Prrafodelista"/>
        <w:spacing w:after="0" w:line="240" w:lineRule="auto"/>
        <w:ind w:left="0"/>
        <w:jc w:val="both"/>
        <w:rPr>
          <w:rFonts w:ascii="Geomanist" w:eastAsia="Calibri" w:hAnsi="Geomanist" w:cs="Arial"/>
          <w:lang w:val="es-ES_tradnl"/>
        </w:rPr>
      </w:pPr>
      <w:r w:rsidRPr="00127828">
        <w:rPr>
          <w:rFonts w:ascii="Geomanist" w:eastAsia="Calibri" w:hAnsi="Geomanist" w:cs="Arial"/>
          <w:lang w:val="es-ES_tradnl"/>
        </w:rPr>
        <w:t>Los documentos presentados deberán ser claros, legibles y cumplir con la descripción detallada y completa de los bienes solicitados, de lo contrario o de no presentarlos, así como de presentar inconsistencias entre las especificaciones y los folletos, fichas técnicas, fotografías, trípticos y/o catálogos, la propuesta será desechada en la evaluación técnica, por no aportar los elementos necesarios para determinar la solvencia técnica de los bienes ofertados por el licitante.</w:t>
      </w:r>
    </w:p>
    <w:p w14:paraId="7F5B7933" w14:textId="77777777" w:rsidR="00127828" w:rsidRPr="00127828" w:rsidRDefault="00127828" w:rsidP="00127828">
      <w:pPr>
        <w:pStyle w:val="Prrafodelista"/>
        <w:spacing w:line="240" w:lineRule="auto"/>
        <w:ind w:left="0"/>
        <w:jc w:val="both"/>
        <w:rPr>
          <w:rFonts w:ascii="Geomanist" w:eastAsia="Calibri" w:hAnsi="Geomanist" w:cs="Arial"/>
          <w:lang w:val="es-ES_tradnl"/>
        </w:rPr>
      </w:pPr>
    </w:p>
    <w:p w14:paraId="73458559" w14:textId="77777777" w:rsidR="00127828" w:rsidRPr="00127828" w:rsidRDefault="00127828" w:rsidP="00127828">
      <w:pPr>
        <w:pStyle w:val="Prrafodelista"/>
        <w:spacing w:line="240" w:lineRule="auto"/>
        <w:ind w:left="0"/>
        <w:jc w:val="both"/>
        <w:rPr>
          <w:rFonts w:ascii="Geomanist" w:eastAsia="Calibri" w:hAnsi="Geomanist" w:cs="Arial"/>
          <w:lang w:val="es-ES_tradnl"/>
        </w:rPr>
      </w:pPr>
      <w:r w:rsidRPr="00127828">
        <w:rPr>
          <w:rFonts w:ascii="Geomanist" w:eastAsia="Calibri" w:hAnsi="Geomanist" w:cs="Arial"/>
          <w:lang w:val="es-ES_tradnl"/>
        </w:rPr>
        <w:t>La Coordinación de Investigación en Salud, o a quien está designe, será la responsable de realizar la Evaluación Técnica a las proposiciones presentadas.</w:t>
      </w:r>
    </w:p>
    <w:p w14:paraId="4D198FDB" w14:textId="77777777" w:rsidR="00127828" w:rsidRPr="00127828" w:rsidRDefault="00127828" w:rsidP="00127828">
      <w:pPr>
        <w:jc w:val="center"/>
        <w:rPr>
          <w:rFonts w:ascii="Geomanist" w:eastAsia="Calibri" w:hAnsi="Geomanist" w:cs="Arial"/>
          <w:sz w:val="22"/>
          <w:szCs w:val="22"/>
        </w:rPr>
      </w:pPr>
    </w:p>
    <w:p w14:paraId="68B0AD62" w14:textId="475D5DD5" w:rsidR="00127828" w:rsidRPr="00127828" w:rsidRDefault="00127828" w:rsidP="00127828">
      <w:pPr>
        <w:jc w:val="center"/>
        <w:rPr>
          <w:rFonts w:ascii="Geomanist" w:eastAsia="Calibri" w:hAnsi="Geomanist" w:cs="Arial"/>
          <w:sz w:val="22"/>
          <w:szCs w:val="22"/>
        </w:rPr>
      </w:pPr>
      <w:r w:rsidRPr="00127828">
        <w:rPr>
          <w:rFonts w:ascii="Geomanist" w:eastAsia="Calibri" w:hAnsi="Geomanist" w:cs="Arial"/>
          <w:sz w:val="22"/>
          <w:szCs w:val="22"/>
        </w:rPr>
        <w:t>Atentamente</w:t>
      </w:r>
      <w:r>
        <w:rPr>
          <w:rFonts w:ascii="Geomanist" w:eastAsia="Calibri" w:hAnsi="Geomanist" w:cs="Arial"/>
          <w:sz w:val="22"/>
          <w:szCs w:val="22"/>
        </w:rPr>
        <w:t>,</w:t>
      </w:r>
    </w:p>
    <w:p w14:paraId="5CF866DC" w14:textId="77777777" w:rsidR="00127828" w:rsidRDefault="00127828" w:rsidP="00127828">
      <w:pPr>
        <w:rPr>
          <w:rFonts w:ascii="Geomanist" w:hAnsi="Geomanist"/>
          <w:sz w:val="22"/>
          <w:szCs w:val="22"/>
        </w:rPr>
      </w:pPr>
    </w:p>
    <w:p w14:paraId="162C9DF5" w14:textId="77777777" w:rsidR="00127828" w:rsidRPr="00127828" w:rsidRDefault="00127828" w:rsidP="00127828">
      <w:pPr>
        <w:rPr>
          <w:rFonts w:ascii="Geomanist" w:hAnsi="Geomanist"/>
          <w:sz w:val="22"/>
          <w:szCs w:val="22"/>
        </w:rPr>
      </w:pPr>
    </w:p>
    <w:p w14:paraId="408EF318" w14:textId="77777777" w:rsidR="00127828" w:rsidRPr="00127828" w:rsidRDefault="00127828" w:rsidP="00127828">
      <w:pPr>
        <w:rPr>
          <w:rFonts w:ascii="Geomanist" w:hAnsi="Geomanist"/>
          <w:sz w:val="22"/>
          <w:szCs w:val="22"/>
        </w:rPr>
      </w:pPr>
    </w:p>
    <w:p w14:paraId="7F01FB8F" w14:textId="77777777" w:rsidR="00127828" w:rsidRDefault="00127828" w:rsidP="00127828">
      <w:pPr>
        <w:rPr>
          <w:rFonts w:ascii="Geomanist" w:hAnsi="Geomanist" w:cs="Arial"/>
          <w:b/>
          <w:bCs/>
          <w:sz w:val="22"/>
          <w:szCs w:val="22"/>
        </w:rPr>
      </w:pPr>
    </w:p>
    <w:p w14:paraId="6A62838D" w14:textId="77777777" w:rsidR="004F3568" w:rsidRDefault="004F3568" w:rsidP="00127828">
      <w:pPr>
        <w:rPr>
          <w:rFonts w:ascii="Geomanist" w:hAnsi="Geomanist" w:cs="Arial"/>
          <w:b/>
          <w:bCs/>
          <w:sz w:val="22"/>
          <w:szCs w:val="22"/>
        </w:rPr>
      </w:pPr>
    </w:p>
    <w:p w14:paraId="605DA325" w14:textId="77777777" w:rsidR="004F3568" w:rsidRDefault="004F3568" w:rsidP="00127828">
      <w:pPr>
        <w:rPr>
          <w:rFonts w:ascii="Geomanist" w:hAnsi="Geomanist"/>
          <w:sz w:val="22"/>
          <w:szCs w:val="22"/>
        </w:rPr>
      </w:pPr>
      <w:bookmarkStart w:id="0" w:name="_GoBack"/>
      <w:bookmarkEnd w:id="0"/>
    </w:p>
    <w:p w14:paraId="27F61050" w14:textId="77777777" w:rsidR="00C45702" w:rsidRDefault="00C45702" w:rsidP="00127828">
      <w:pPr>
        <w:rPr>
          <w:rFonts w:ascii="Geomanist" w:hAnsi="Geomanist"/>
          <w:sz w:val="22"/>
          <w:szCs w:val="22"/>
        </w:rPr>
      </w:pPr>
    </w:p>
    <w:p w14:paraId="686D1E3B" w14:textId="77777777" w:rsidR="00C45702" w:rsidRPr="00127828" w:rsidRDefault="00C45702" w:rsidP="00127828">
      <w:pPr>
        <w:rPr>
          <w:rFonts w:ascii="Geomanist" w:hAnsi="Geomanist"/>
          <w:sz w:val="22"/>
          <w:szCs w:val="22"/>
        </w:rPr>
      </w:pPr>
    </w:p>
    <w:p w14:paraId="0A1C9DE8" w14:textId="77777777" w:rsidR="00127828" w:rsidRPr="00127828" w:rsidRDefault="00127828" w:rsidP="00127828">
      <w:pPr>
        <w:jc w:val="center"/>
        <w:rPr>
          <w:rFonts w:ascii="Geomanist" w:hAnsi="Geomanist"/>
          <w:b/>
          <w:sz w:val="20"/>
          <w:szCs w:val="20"/>
        </w:rPr>
      </w:pPr>
      <w:r w:rsidRPr="00127828">
        <w:rPr>
          <w:rFonts w:ascii="Geomanist" w:hAnsi="Geomanist"/>
          <w:b/>
          <w:sz w:val="20"/>
          <w:szCs w:val="20"/>
        </w:rPr>
        <w:lastRenderedPageBreak/>
        <w:t>ANEXO 1</w:t>
      </w:r>
    </w:p>
    <w:p w14:paraId="06E271A0" w14:textId="77777777" w:rsidR="00127828" w:rsidRPr="00127828" w:rsidRDefault="00127828" w:rsidP="00127828">
      <w:pPr>
        <w:jc w:val="center"/>
        <w:rPr>
          <w:rFonts w:ascii="Geomanist" w:hAnsi="Geomanist"/>
          <w:b/>
          <w:sz w:val="20"/>
          <w:szCs w:val="20"/>
        </w:rPr>
      </w:pPr>
      <w:r w:rsidRPr="00127828">
        <w:rPr>
          <w:rFonts w:ascii="Geomanist" w:hAnsi="Geomanist"/>
          <w:b/>
          <w:sz w:val="20"/>
          <w:szCs w:val="20"/>
        </w:rPr>
        <w:t>(FORMATO DE PROPUESTA TÉCNICA)</w:t>
      </w:r>
    </w:p>
    <w:tbl>
      <w:tblPr>
        <w:tblW w:w="5000" w:type="pct"/>
        <w:tblLayout w:type="fixed"/>
        <w:tblLook w:val="0000" w:firstRow="0" w:lastRow="0" w:firstColumn="0" w:lastColumn="0" w:noHBand="0" w:noVBand="0"/>
      </w:tblPr>
      <w:tblGrid>
        <w:gridCol w:w="934"/>
        <w:gridCol w:w="448"/>
        <w:gridCol w:w="404"/>
        <w:gridCol w:w="639"/>
        <w:gridCol w:w="400"/>
        <w:gridCol w:w="260"/>
        <w:gridCol w:w="1422"/>
        <w:gridCol w:w="538"/>
        <w:gridCol w:w="231"/>
        <w:gridCol w:w="1123"/>
        <w:gridCol w:w="227"/>
        <w:gridCol w:w="449"/>
        <w:gridCol w:w="701"/>
        <w:gridCol w:w="394"/>
        <w:gridCol w:w="225"/>
        <w:gridCol w:w="1319"/>
      </w:tblGrid>
      <w:tr w:rsidR="00127828" w:rsidRPr="00127828" w14:paraId="38C6D582" w14:textId="77777777" w:rsidTr="009A3471">
        <w:trPr>
          <w:cantSplit/>
          <w:trHeight w:hRule="exact" w:val="319"/>
        </w:trPr>
        <w:tc>
          <w:tcPr>
            <w:tcW w:w="1453" w:type="pct"/>
            <w:gridSpan w:val="5"/>
            <w:tcBorders>
              <w:right w:val="single" w:sz="4" w:space="0" w:color="auto"/>
            </w:tcBorders>
          </w:tcPr>
          <w:p w14:paraId="382DBE46" w14:textId="77777777" w:rsidR="00127828" w:rsidRPr="00127828" w:rsidRDefault="00127828" w:rsidP="009A3471">
            <w:pPr>
              <w:snapToGrid w:val="0"/>
              <w:spacing w:line="360" w:lineRule="auto"/>
              <w:jc w:val="both"/>
              <w:rPr>
                <w:rFonts w:ascii="Geomanist" w:hAnsi="Geomanist"/>
                <w:b/>
                <w:sz w:val="20"/>
                <w:szCs w:val="20"/>
              </w:rPr>
            </w:pPr>
            <w:r w:rsidRPr="00127828">
              <w:rPr>
                <w:rFonts w:ascii="Geomanist" w:hAnsi="Geomanist"/>
                <w:b/>
                <w:sz w:val="20"/>
                <w:szCs w:val="20"/>
              </w:rPr>
              <w:t>ADJUDICACIÓN DIRECTA ELECTRÓNICA  N°.</w:t>
            </w:r>
          </w:p>
        </w:tc>
        <w:tc>
          <w:tcPr>
            <w:tcW w:w="1957" w:type="pct"/>
            <w:gridSpan w:val="6"/>
            <w:tcBorders>
              <w:top w:val="single" w:sz="4" w:space="0" w:color="auto"/>
              <w:left w:val="single" w:sz="4" w:space="0" w:color="auto"/>
              <w:bottom w:val="single" w:sz="4" w:space="0" w:color="auto"/>
              <w:right w:val="single" w:sz="4" w:space="0" w:color="auto"/>
            </w:tcBorders>
          </w:tcPr>
          <w:p w14:paraId="4DE95148" w14:textId="77777777" w:rsidR="00127828" w:rsidRPr="00127828" w:rsidRDefault="00127828" w:rsidP="009A3471">
            <w:pPr>
              <w:snapToGrid w:val="0"/>
              <w:spacing w:line="360" w:lineRule="auto"/>
              <w:jc w:val="both"/>
              <w:rPr>
                <w:rFonts w:ascii="Geomanist" w:hAnsi="Geomanist"/>
                <w:b/>
                <w:sz w:val="20"/>
                <w:szCs w:val="20"/>
              </w:rPr>
            </w:pPr>
          </w:p>
        </w:tc>
        <w:tc>
          <w:tcPr>
            <w:tcW w:w="592" w:type="pct"/>
            <w:gridSpan w:val="2"/>
            <w:tcBorders>
              <w:left w:val="single" w:sz="4" w:space="0" w:color="auto"/>
              <w:right w:val="single" w:sz="4" w:space="0" w:color="auto"/>
            </w:tcBorders>
          </w:tcPr>
          <w:p w14:paraId="0AE0066F" w14:textId="77777777" w:rsidR="00127828" w:rsidRPr="00127828" w:rsidRDefault="00127828" w:rsidP="009A3471">
            <w:pPr>
              <w:snapToGrid w:val="0"/>
              <w:spacing w:line="360" w:lineRule="auto"/>
              <w:jc w:val="right"/>
              <w:rPr>
                <w:rFonts w:ascii="Geomanist" w:hAnsi="Geomanist"/>
                <w:b/>
                <w:sz w:val="20"/>
                <w:szCs w:val="20"/>
              </w:rPr>
            </w:pPr>
            <w:r w:rsidRPr="00127828">
              <w:rPr>
                <w:rFonts w:ascii="Geomanist" w:hAnsi="Geomanist"/>
                <w:b/>
                <w:sz w:val="20"/>
                <w:szCs w:val="20"/>
              </w:rPr>
              <w:t>FECHA:</w:t>
            </w:r>
          </w:p>
        </w:tc>
        <w:tc>
          <w:tcPr>
            <w:tcW w:w="998" w:type="pct"/>
            <w:gridSpan w:val="3"/>
            <w:tcBorders>
              <w:top w:val="single" w:sz="4" w:space="0" w:color="auto"/>
              <w:left w:val="single" w:sz="4" w:space="0" w:color="auto"/>
              <w:bottom w:val="single" w:sz="4" w:space="0" w:color="auto"/>
              <w:right w:val="single" w:sz="4" w:space="0" w:color="auto"/>
            </w:tcBorders>
          </w:tcPr>
          <w:p w14:paraId="4F638A8B" w14:textId="77777777" w:rsidR="00127828" w:rsidRPr="00127828" w:rsidRDefault="00127828" w:rsidP="009A3471">
            <w:pPr>
              <w:snapToGrid w:val="0"/>
              <w:spacing w:line="360" w:lineRule="auto"/>
              <w:jc w:val="both"/>
              <w:rPr>
                <w:rFonts w:ascii="Geomanist" w:hAnsi="Geomanist"/>
                <w:b/>
                <w:sz w:val="20"/>
                <w:szCs w:val="20"/>
              </w:rPr>
            </w:pPr>
          </w:p>
        </w:tc>
      </w:tr>
      <w:tr w:rsidR="00127828" w:rsidRPr="00127828" w14:paraId="31C90B4D" w14:textId="77777777" w:rsidTr="009A3471">
        <w:trPr>
          <w:cantSplit/>
          <w:trHeight w:hRule="exact" w:val="369"/>
        </w:trPr>
        <w:tc>
          <w:tcPr>
            <w:tcW w:w="918" w:type="pct"/>
            <w:gridSpan w:val="3"/>
            <w:vMerge w:val="restart"/>
            <w:tcBorders>
              <w:right w:val="single" w:sz="4" w:space="0" w:color="auto"/>
            </w:tcBorders>
          </w:tcPr>
          <w:p w14:paraId="3EF99BFE" w14:textId="77777777" w:rsidR="00127828" w:rsidRPr="00127828" w:rsidRDefault="00127828" w:rsidP="009A3471">
            <w:pPr>
              <w:snapToGrid w:val="0"/>
              <w:spacing w:line="360" w:lineRule="auto"/>
              <w:jc w:val="both"/>
              <w:rPr>
                <w:rFonts w:ascii="Geomanist" w:hAnsi="Geomanist"/>
                <w:b/>
                <w:sz w:val="20"/>
                <w:szCs w:val="20"/>
              </w:rPr>
            </w:pPr>
            <w:r w:rsidRPr="00127828">
              <w:rPr>
                <w:rFonts w:ascii="Geomanist" w:hAnsi="Geomanist"/>
                <w:b/>
                <w:sz w:val="20"/>
                <w:szCs w:val="20"/>
              </w:rPr>
              <w:t>NOMBRE DE LA EMPRESA:</w:t>
            </w:r>
          </w:p>
        </w:tc>
        <w:tc>
          <w:tcPr>
            <w:tcW w:w="1678" w:type="pct"/>
            <w:gridSpan w:val="5"/>
            <w:vMerge w:val="restart"/>
            <w:tcBorders>
              <w:top w:val="single" w:sz="4" w:space="0" w:color="auto"/>
              <w:left w:val="single" w:sz="4" w:space="0" w:color="auto"/>
              <w:bottom w:val="single" w:sz="4" w:space="0" w:color="auto"/>
              <w:right w:val="single" w:sz="4" w:space="0" w:color="auto"/>
            </w:tcBorders>
          </w:tcPr>
          <w:p w14:paraId="08E228DB" w14:textId="77777777" w:rsidR="00127828" w:rsidRPr="00127828" w:rsidRDefault="00127828" w:rsidP="009A3471">
            <w:pPr>
              <w:snapToGrid w:val="0"/>
              <w:spacing w:line="360" w:lineRule="auto"/>
              <w:jc w:val="both"/>
              <w:rPr>
                <w:rFonts w:ascii="Geomanist" w:hAnsi="Geomanist"/>
                <w:b/>
                <w:sz w:val="20"/>
                <w:szCs w:val="20"/>
              </w:rPr>
            </w:pPr>
          </w:p>
        </w:tc>
        <w:tc>
          <w:tcPr>
            <w:tcW w:w="1045" w:type="pct"/>
            <w:gridSpan w:val="4"/>
            <w:tcBorders>
              <w:top w:val="single" w:sz="4" w:space="0" w:color="auto"/>
              <w:left w:val="single" w:sz="4" w:space="0" w:color="auto"/>
              <w:bottom w:val="single" w:sz="4" w:space="0" w:color="auto"/>
              <w:right w:val="single" w:sz="4" w:space="0" w:color="auto"/>
            </w:tcBorders>
          </w:tcPr>
          <w:p w14:paraId="67461B45" w14:textId="77777777" w:rsidR="00127828" w:rsidRPr="00127828" w:rsidRDefault="00127828" w:rsidP="009A3471">
            <w:pPr>
              <w:snapToGrid w:val="0"/>
              <w:spacing w:line="360" w:lineRule="auto"/>
              <w:jc w:val="both"/>
              <w:rPr>
                <w:rFonts w:ascii="Geomanist" w:hAnsi="Geomanist"/>
                <w:b/>
                <w:sz w:val="20"/>
                <w:szCs w:val="20"/>
                <w:lang w:val="pt-PT"/>
              </w:rPr>
            </w:pPr>
            <w:r w:rsidRPr="00127828">
              <w:rPr>
                <w:rFonts w:ascii="Geomanist" w:hAnsi="Geomanist"/>
                <w:b/>
                <w:sz w:val="20"/>
                <w:szCs w:val="20"/>
              </w:rPr>
              <w:t xml:space="preserve">FABRICANTE </w:t>
            </w:r>
            <w:r w:rsidRPr="00127828">
              <w:rPr>
                <w:rFonts w:ascii="Geomanist" w:hAnsi="Geomanist"/>
                <w:b/>
                <w:sz w:val="20"/>
                <w:szCs w:val="20"/>
                <w:lang w:val="pt-PT"/>
              </w:rPr>
              <w:t>(  )</w:t>
            </w:r>
          </w:p>
        </w:tc>
        <w:tc>
          <w:tcPr>
            <w:tcW w:w="680" w:type="pct"/>
            <w:gridSpan w:val="3"/>
            <w:vMerge w:val="restart"/>
            <w:tcBorders>
              <w:left w:val="single" w:sz="4" w:space="0" w:color="auto"/>
              <w:right w:val="single" w:sz="4" w:space="0" w:color="auto"/>
            </w:tcBorders>
          </w:tcPr>
          <w:p w14:paraId="07910B60" w14:textId="77777777" w:rsidR="00127828" w:rsidRPr="00127828" w:rsidRDefault="00127828" w:rsidP="009A3471">
            <w:pPr>
              <w:snapToGrid w:val="0"/>
              <w:spacing w:line="360" w:lineRule="auto"/>
              <w:jc w:val="both"/>
              <w:rPr>
                <w:rFonts w:ascii="Geomanist" w:hAnsi="Geomanist"/>
                <w:b/>
                <w:sz w:val="20"/>
                <w:szCs w:val="20"/>
                <w:lang w:val="pt-PT"/>
              </w:rPr>
            </w:pPr>
            <w:r w:rsidRPr="00127828">
              <w:rPr>
                <w:rFonts w:ascii="Geomanist" w:hAnsi="Geomanist"/>
                <w:b/>
                <w:sz w:val="20"/>
                <w:szCs w:val="20"/>
                <w:lang w:val="pt-PT"/>
              </w:rPr>
              <w:t>No. DE PREI IMSS:</w:t>
            </w:r>
          </w:p>
        </w:tc>
        <w:tc>
          <w:tcPr>
            <w:tcW w:w="680" w:type="pct"/>
            <w:vMerge w:val="restart"/>
            <w:tcBorders>
              <w:top w:val="single" w:sz="4" w:space="0" w:color="auto"/>
              <w:left w:val="single" w:sz="4" w:space="0" w:color="auto"/>
              <w:bottom w:val="single" w:sz="4" w:space="0" w:color="auto"/>
              <w:right w:val="single" w:sz="4" w:space="0" w:color="auto"/>
            </w:tcBorders>
          </w:tcPr>
          <w:p w14:paraId="626E052A" w14:textId="77777777" w:rsidR="00127828" w:rsidRPr="00127828" w:rsidRDefault="00127828" w:rsidP="009A3471">
            <w:pPr>
              <w:snapToGrid w:val="0"/>
              <w:spacing w:line="360" w:lineRule="auto"/>
              <w:jc w:val="both"/>
              <w:rPr>
                <w:rFonts w:ascii="Geomanist" w:hAnsi="Geomanist"/>
                <w:b/>
                <w:sz w:val="20"/>
                <w:szCs w:val="20"/>
              </w:rPr>
            </w:pPr>
          </w:p>
        </w:tc>
      </w:tr>
      <w:tr w:rsidR="00127828" w:rsidRPr="00127828" w14:paraId="275A8C24" w14:textId="77777777" w:rsidTr="009A3471">
        <w:trPr>
          <w:cantSplit/>
          <w:trHeight w:hRule="exact" w:val="344"/>
        </w:trPr>
        <w:tc>
          <w:tcPr>
            <w:tcW w:w="918" w:type="pct"/>
            <w:gridSpan w:val="3"/>
            <w:vMerge/>
            <w:tcBorders>
              <w:right w:val="single" w:sz="4" w:space="0" w:color="auto"/>
            </w:tcBorders>
          </w:tcPr>
          <w:p w14:paraId="08C36A29" w14:textId="77777777" w:rsidR="00127828" w:rsidRPr="00127828" w:rsidRDefault="00127828" w:rsidP="009A3471">
            <w:pPr>
              <w:snapToGrid w:val="0"/>
              <w:spacing w:line="360" w:lineRule="auto"/>
              <w:jc w:val="both"/>
              <w:rPr>
                <w:rFonts w:ascii="Geomanist" w:hAnsi="Geomanist"/>
                <w:b/>
                <w:sz w:val="20"/>
                <w:szCs w:val="20"/>
              </w:rPr>
            </w:pPr>
          </w:p>
        </w:tc>
        <w:tc>
          <w:tcPr>
            <w:tcW w:w="1678" w:type="pct"/>
            <w:gridSpan w:val="5"/>
            <w:vMerge/>
            <w:tcBorders>
              <w:top w:val="single" w:sz="4" w:space="0" w:color="auto"/>
              <w:left w:val="single" w:sz="4" w:space="0" w:color="auto"/>
              <w:bottom w:val="single" w:sz="4" w:space="0" w:color="auto"/>
              <w:right w:val="single" w:sz="4" w:space="0" w:color="auto"/>
            </w:tcBorders>
          </w:tcPr>
          <w:p w14:paraId="4BCC4A8F" w14:textId="77777777" w:rsidR="00127828" w:rsidRPr="00127828" w:rsidRDefault="00127828" w:rsidP="009A3471">
            <w:pPr>
              <w:snapToGrid w:val="0"/>
              <w:spacing w:line="360" w:lineRule="auto"/>
              <w:jc w:val="both"/>
              <w:rPr>
                <w:rFonts w:ascii="Geomanist" w:hAnsi="Geomanist"/>
                <w:b/>
                <w:sz w:val="20"/>
                <w:szCs w:val="20"/>
              </w:rPr>
            </w:pPr>
          </w:p>
        </w:tc>
        <w:tc>
          <w:tcPr>
            <w:tcW w:w="1045" w:type="pct"/>
            <w:gridSpan w:val="4"/>
            <w:tcBorders>
              <w:top w:val="single" w:sz="4" w:space="0" w:color="auto"/>
              <w:left w:val="single" w:sz="4" w:space="0" w:color="auto"/>
              <w:bottom w:val="single" w:sz="4" w:space="0" w:color="auto"/>
              <w:right w:val="single" w:sz="4" w:space="0" w:color="auto"/>
            </w:tcBorders>
          </w:tcPr>
          <w:p w14:paraId="77553B78" w14:textId="77777777" w:rsidR="00127828" w:rsidRPr="00127828" w:rsidRDefault="00127828" w:rsidP="009A3471">
            <w:pPr>
              <w:snapToGrid w:val="0"/>
              <w:spacing w:line="360" w:lineRule="auto"/>
              <w:jc w:val="both"/>
              <w:rPr>
                <w:rFonts w:ascii="Geomanist" w:hAnsi="Geomanist"/>
                <w:b/>
                <w:sz w:val="20"/>
                <w:szCs w:val="20"/>
              </w:rPr>
            </w:pPr>
            <w:r w:rsidRPr="00127828">
              <w:rPr>
                <w:rFonts w:ascii="Geomanist" w:hAnsi="Geomanist"/>
                <w:b/>
                <w:sz w:val="20"/>
                <w:szCs w:val="20"/>
                <w:lang w:val="pt-PT"/>
              </w:rPr>
              <w:t xml:space="preserve">DISTRIBUIDOR (  ) </w:t>
            </w:r>
          </w:p>
        </w:tc>
        <w:tc>
          <w:tcPr>
            <w:tcW w:w="680" w:type="pct"/>
            <w:gridSpan w:val="3"/>
            <w:vMerge/>
            <w:tcBorders>
              <w:left w:val="single" w:sz="4" w:space="0" w:color="auto"/>
              <w:right w:val="single" w:sz="4" w:space="0" w:color="auto"/>
            </w:tcBorders>
          </w:tcPr>
          <w:p w14:paraId="1BD75D89" w14:textId="77777777" w:rsidR="00127828" w:rsidRPr="00127828" w:rsidRDefault="00127828" w:rsidP="009A3471">
            <w:pPr>
              <w:snapToGrid w:val="0"/>
              <w:spacing w:line="360" w:lineRule="auto"/>
              <w:jc w:val="both"/>
              <w:rPr>
                <w:rFonts w:ascii="Geomanist" w:hAnsi="Geomanist"/>
                <w:b/>
                <w:sz w:val="20"/>
                <w:szCs w:val="20"/>
                <w:lang w:val="pt-PT"/>
              </w:rPr>
            </w:pPr>
          </w:p>
        </w:tc>
        <w:tc>
          <w:tcPr>
            <w:tcW w:w="680" w:type="pct"/>
            <w:vMerge/>
            <w:tcBorders>
              <w:top w:val="single" w:sz="4" w:space="0" w:color="auto"/>
              <w:left w:val="single" w:sz="4" w:space="0" w:color="auto"/>
              <w:bottom w:val="single" w:sz="4" w:space="0" w:color="auto"/>
              <w:right w:val="single" w:sz="4" w:space="0" w:color="auto"/>
            </w:tcBorders>
          </w:tcPr>
          <w:p w14:paraId="302C1CD3" w14:textId="77777777" w:rsidR="00127828" w:rsidRPr="00127828" w:rsidRDefault="00127828" w:rsidP="009A3471">
            <w:pPr>
              <w:snapToGrid w:val="0"/>
              <w:spacing w:line="360" w:lineRule="auto"/>
              <w:jc w:val="both"/>
              <w:rPr>
                <w:rFonts w:ascii="Geomanist" w:hAnsi="Geomanist"/>
                <w:b/>
                <w:sz w:val="20"/>
                <w:szCs w:val="20"/>
              </w:rPr>
            </w:pPr>
          </w:p>
        </w:tc>
      </w:tr>
      <w:tr w:rsidR="00127828" w:rsidRPr="00127828" w14:paraId="376D102A" w14:textId="77777777" w:rsidTr="009A3471">
        <w:trPr>
          <w:cantSplit/>
          <w:trHeight w:hRule="exact" w:val="452"/>
        </w:trPr>
        <w:tc>
          <w:tcPr>
            <w:tcW w:w="710" w:type="pct"/>
            <w:gridSpan w:val="2"/>
            <w:tcBorders>
              <w:right w:val="single" w:sz="4" w:space="0" w:color="auto"/>
            </w:tcBorders>
          </w:tcPr>
          <w:p w14:paraId="57BF117A" w14:textId="77777777" w:rsidR="00127828" w:rsidRPr="00127828" w:rsidRDefault="00127828" w:rsidP="009A3471">
            <w:pPr>
              <w:snapToGrid w:val="0"/>
              <w:spacing w:line="360" w:lineRule="auto"/>
              <w:jc w:val="both"/>
              <w:rPr>
                <w:rFonts w:ascii="Geomanist" w:hAnsi="Geomanist"/>
                <w:b/>
                <w:sz w:val="20"/>
                <w:szCs w:val="20"/>
              </w:rPr>
            </w:pPr>
            <w:r w:rsidRPr="00127828">
              <w:rPr>
                <w:rFonts w:ascii="Geomanist" w:hAnsi="Geomanist"/>
                <w:b/>
                <w:sz w:val="20"/>
                <w:szCs w:val="20"/>
              </w:rPr>
              <w:t>DOMICILIO:</w:t>
            </w:r>
          </w:p>
        </w:tc>
        <w:tc>
          <w:tcPr>
            <w:tcW w:w="4290" w:type="pct"/>
            <w:gridSpan w:val="14"/>
            <w:tcBorders>
              <w:top w:val="single" w:sz="4" w:space="0" w:color="auto"/>
              <w:left w:val="single" w:sz="4" w:space="0" w:color="auto"/>
              <w:bottom w:val="single" w:sz="4" w:space="0" w:color="auto"/>
              <w:right w:val="single" w:sz="4" w:space="0" w:color="auto"/>
            </w:tcBorders>
          </w:tcPr>
          <w:p w14:paraId="580E4B56" w14:textId="77777777" w:rsidR="00127828" w:rsidRPr="00127828" w:rsidRDefault="00127828" w:rsidP="009A3471">
            <w:pPr>
              <w:snapToGrid w:val="0"/>
              <w:spacing w:line="360" w:lineRule="auto"/>
              <w:jc w:val="center"/>
              <w:rPr>
                <w:rFonts w:ascii="Geomanist" w:hAnsi="Geomanist"/>
                <w:b/>
                <w:sz w:val="20"/>
                <w:szCs w:val="20"/>
              </w:rPr>
            </w:pPr>
          </w:p>
        </w:tc>
      </w:tr>
      <w:tr w:rsidR="00127828" w:rsidRPr="00127828" w14:paraId="0AD7B27F" w14:textId="77777777" w:rsidTr="009A3471">
        <w:trPr>
          <w:cantSplit/>
          <w:trHeight w:hRule="exact" w:val="666"/>
        </w:trPr>
        <w:tc>
          <w:tcPr>
            <w:tcW w:w="480" w:type="pct"/>
            <w:tcBorders>
              <w:right w:val="single" w:sz="4" w:space="0" w:color="auto"/>
            </w:tcBorders>
          </w:tcPr>
          <w:p w14:paraId="6E11E0A4" w14:textId="77777777" w:rsidR="00127828" w:rsidRPr="00127828" w:rsidRDefault="00127828" w:rsidP="009A3471">
            <w:pPr>
              <w:snapToGrid w:val="0"/>
              <w:spacing w:line="360" w:lineRule="auto"/>
              <w:jc w:val="both"/>
              <w:rPr>
                <w:rFonts w:ascii="Geomanist" w:hAnsi="Geomanist"/>
                <w:b/>
                <w:sz w:val="20"/>
                <w:szCs w:val="20"/>
              </w:rPr>
            </w:pPr>
            <w:r w:rsidRPr="00127828">
              <w:rPr>
                <w:rFonts w:ascii="Geomanist" w:hAnsi="Geomanist"/>
                <w:b/>
                <w:sz w:val="20"/>
                <w:szCs w:val="20"/>
              </w:rPr>
              <w:t>R. F. C.</w:t>
            </w:r>
          </w:p>
        </w:tc>
        <w:tc>
          <w:tcPr>
            <w:tcW w:w="767" w:type="pct"/>
            <w:gridSpan w:val="3"/>
            <w:tcBorders>
              <w:top w:val="single" w:sz="4" w:space="0" w:color="auto"/>
              <w:left w:val="single" w:sz="4" w:space="0" w:color="auto"/>
              <w:bottom w:val="single" w:sz="4" w:space="0" w:color="auto"/>
              <w:right w:val="single" w:sz="4" w:space="0" w:color="auto"/>
            </w:tcBorders>
          </w:tcPr>
          <w:p w14:paraId="3EE3D50F" w14:textId="77777777" w:rsidR="00127828" w:rsidRPr="00127828" w:rsidRDefault="00127828" w:rsidP="009A3471">
            <w:pPr>
              <w:snapToGrid w:val="0"/>
              <w:spacing w:line="360" w:lineRule="auto"/>
              <w:jc w:val="both"/>
              <w:rPr>
                <w:rFonts w:ascii="Geomanist" w:hAnsi="Geomanist"/>
                <w:b/>
                <w:sz w:val="20"/>
                <w:szCs w:val="20"/>
              </w:rPr>
            </w:pPr>
          </w:p>
        </w:tc>
        <w:tc>
          <w:tcPr>
            <w:tcW w:w="340" w:type="pct"/>
            <w:gridSpan w:val="2"/>
            <w:tcBorders>
              <w:left w:val="single" w:sz="4" w:space="0" w:color="auto"/>
              <w:right w:val="single" w:sz="4" w:space="0" w:color="auto"/>
            </w:tcBorders>
          </w:tcPr>
          <w:p w14:paraId="4571866D" w14:textId="77777777" w:rsidR="00127828" w:rsidRPr="00127828" w:rsidRDefault="00127828" w:rsidP="009A3471">
            <w:pPr>
              <w:snapToGrid w:val="0"/>
              <w:spacing w:line="360" w:lineRule="auto"/>
              <w:jc w:val="both"/>
              <w:rPr>
                <w:rFonts w:ascii="Geomanist" w:hAnsi="Geomanist"/>
                <w:b/>
                <w:sz w:val="20"/>
                <w:szCs w:val="20"/>
              </w:rPr>
            </w:pPr>
            <w:r w:rsidRPr="00127828">
              <w:rPr>
                <w:rFonts w:ascii="Geomanist" w:hAnsi="Geomanist"/>
                <w:b/>
                <w:sz w:val="20"/>
                <w:szCs w:val="20"/>
              </w:rPr>
              <w:t>TEL.:</w:t>
            </w:r>
          </w:p>
        </w:tc>
        <w:tc>
          <w:tcPr>
            <w:tcW w:w="732" w:type="pct"/>
            <w:tcBorders>
              <w:top w:val="single" w:sz="4" w:space="0" w:color="auto"/>
              <w:left w:val="single" w:sz="4" w:space="0" w:color="auto"/>
              <w:bottom w:val="single" w:sz="4" w:space="0" w:color="auto"/>
              <w:right w:val="single" w:sz="4" w:space="0" w:color="auto"/>
            </w:tcBorders>
          </w:tcPr>
          <w:p w14:paraId="2F3EE59B" w14:textId="77777777" w:rsidR="00127828" w:rsidRPr="00127828" w:rsidRDefault="00127828" w:rsidP="009A3471">
            <w:pPr>
              <w:snapToGrid w:val="0"/>
              <w:spacing w:line="360" w:lineRule="auto"/>
              <w:jc w:val="both"/>
              <w:rPr>
                <w:rFonts w:ascii="Geomanist" w:hAnsi="Geomanist"/>
                <w:b/>
                <w:sz w:val="20"/>
                <w:szCs w:val="20"/>
              </w:rPr>
            </w:pPr>
          </w:p>
        </w:tc>
        <w:tc>
          <w:tcPr>
            <w:tcW w:w="396" w:type="pct"/>
            <w:gridSpan w:val="2"/>
            <w:tcBorders>
              <w:left w:val="single" w:sz="4" w:space="0" w:color="auto"/>
              <w:right w:val="single" w:sz="4" w:space="0" w:color="auto"/>
            </w:tcBorders>
          </w:tcPr>
          <w:p w14:paraId="1AFB3544" w14:textId="77777777" w:rsidR="00127828" w:rsidRPr="00127828" w:rsidRDefault="00127828" w:rsidP="009A3471">
            <w:pPr>
              <w:snapToGrid w:val="0"/>
              <w:spacing w:line="360" w:lineRule="auto"/>
              <w:jc w:val="both"/>
              <w:rPr>
                <w:rFonts w:ascii="Geomanist" w:hAnsi="Geomanist"/>
                <w:b/>
                <w:sz w:val="20"/>
                <w:szCs w:val="20"/>
              </w:rPr>
            </w:pPr>
            <w:r w:rsidRPr="00127828">
              <w:rPr>
                <w:rFonts w:ascii="Geomanist" w:hAnsi="Geomanist"/>
                <w:b/>
                <w:sz w:val="20"/>
                <w:szCs w:val="20"/>
              </w:rPr>
              <w:t>FAX:</w:t>
            </w:r>
          </w:p>
        </w:tc>
        <w:tc>
          <w:tcPr>
            <w:tcW w:w="578" w:type="pct"/>
            <w:tcBorders>
              <w:top w:val="single" w:sz="4" w:space="0" w:color="auto"/>
              <w:left w:val="single" w:sz="4" w:space="0" w:color="auto"/>
              <w:bottom w:val="single" w:sz="4" w:space="0" w:color="auto"/>
              <w:right w:val="single" w:sz="4" w:space="0" w:color="auto"/>
            </w:tcBorders>
          </w:tcPr>
          <w:p w14:paraId="32372FE5" w14:textId="77777777" w:rsidR="00127828" w:rsidRPr="00127828" w:rsidRDefault="00127828" w:rsidP="009A3471">
            <w:pPr>
              <w:snapToGrid w:val="0"/>
              <w:spacing w:line="360" w:lineRule="auto"/>
              <w:ind w:right="263"/>
              <w:jc w:val="both"/>
              <w:rPr>
                <w:rFonts w:ascii="Geomanist" w:hAnsi="Geomanist"/>
                <w:b/>
                <w:sz w:val="20"/>
                <w:szCs w:val="20"/>
              </w:rPr>
            </w:pPr>
          </w:p>
        </w:tc>
        <w:tc>
          <w:tcPr>
            <w:tcW w:w="912" w:type="pct"/>
            <w:gridSpan w:val="4"/>
            <w:tcBorders>
              <w:left w:val="single" w:sz="4" w:space="0" w:color="auto"/>
              <w:right w:val="single" w:sz="4" w:space="0" w:color="auto"/>
            </w:tcBorders>
          </w:tcPr>
          <w:p w14:paraId="0A3534E5" w14:textId="77777777" w:rsidR="00127828" w:rsidRPr="00127828" w:rsidRDefault="00127828" w:rsidP="009A3471">
            <w:pPr>
              <w:snapToGrid w:val="0"/>
              <w:spacing w:line="360" w:lineRule="auto"/>
              <w:jc w:val="both"/>
              <w:rPr>
                <w:rFonts w:ascii="Geomanist" w:hAnsi="Geomanist"/>
                <w:b/>
                <w:sz w:val="20"/>
                <w:szCs w:val="20"/>
              </w:rPr>
            </w:pPr>
            <w:r w:rsidRPr="00127828">
              <w:rPr>
                <w:rFonts w:ascii="Geomanist" w:hAnsi="Geomanist"/>
                <w:b/>
                <w:sz w:val="20"/>
                <w:szCs w:val="20"/>
              </w:rPr>
              <w:t>CORREO ELECTRONICO:</w:t>
            </w:r>
          </w:p>
        </w:tc>
        <w:tc>
          <w:tcPr>
            <w:tcW w:w="795" w:type="pct"/>
            <w:gridSpan w:val="2"/>
            <w:tcBorders>
              <w:top w:val="single" w:sz="4" w:space="0" w:color="auto"/>
              <w:left w:val="single" w:sz="4" w:space="0" w:color="auto"/>
              <w:bottom w:val="single" w:sz="4" w:space="0" w:color="auto"/>
              <w:right w:val="single" w:sz="4" w:space="0" w:color="auto"/>
            </w:tcBorders>
          </w:tcPr>
          <w:p w14:paraId="363ADA5B" w14:textId="77777777" w:rsidR="00127828" w:rsidRPr="00127828" w:rsidRDefault="00127828" w:rsidP="009A3471">
            <w:pPr>
              <w:snapToGrid w:val="0"/>
              <w:spacing w:line="360" w:lineRule="auto"/>
              <w:jc w:val="both"/>
              <w:rPr>
                <w:rFonts w:ascii="Geomanist" w:hAnsi="Geomanist"/>
                <w:b/>
                <w:sz w:val="20"/>
                <w:szCs w:val="20"/>
              </w:rPr>
            </w:pPr>
          </w:p>
        </w:tc>
      </w:tr>
    </w:tbl>
    <w:p w14:paraId="0FE77906" w14:textId="77777777" w:rsidR="00127828" w:rsidRPr="00127828" w:rsidRDefault="00127828" w:rsidP="00127828">
      <w:pPr>
        <w:jc w:val="both"/>
        <w:rPr>
          <w:rFonts w:ascii="Geomanist" w:hAnsi="Geomanist" w:cs="Arial"/>
          <w:b/>
          <w:sz w:val="20"/>
          <w:szCs w:val="20"/>
        </w:rPr>
      </w:pPr>
    </w:p>
    <w:p w14:paraId="3E1A8836" w14:textId="77777777" w:rsidR="00127828" w:rsidRPr="00127828" w:rsidRDefault="00127828" w:rsidP="00127828">
      <w:pPr>
        <w:jc w:val="both"/>
        <w:rPr>
          <w:rFonts w:ascii="Geomanist" w:hAnsi="Geomanist" w:cs="Arial"/>
          <w:b/>
          <w:sz w:val="20"/>
          <w:szCs w:val="20"/>
        </w:rPr>
      </w:pPr>
      <w:r w:rsidRPr="00127828">
        <w:rPr>
          <w:rFonts w:ascii="Geomanist" w:hAnsi="Geomanist" w:cs="Arial"/>
          <w:b/>
          <w:sz w:val="20"/>
          <w:szCs w:val="20"/>
        </w:rPr>
        <w:t xml:space="preserve">ESTRATIFICACIÓN: </w:t>
      </w:r>
      <w:r w:rsidRPr="00127828">
        <w:rPr>
          <w:rFonts w:ascii="Geomanist" w:hAnsi="Geomanist" w:cs="Arial"/>
          <w:b/>
          <w:sz w:val="20"/>
          <w:szCs w:val="20"/>
        </w:rPr>
        <w:tab/>
        <w:t>MICRO (      )</w:t>
      </w:r>
      <w:r w:rsidRPr="00127828">
        <w:rPr>
          <w:rFonts w:ascii="Geomanist" w:hAnsi="Geomanist" w:cs="Arial"/>
          <w:b/>
          <w:sz w:val="20"/>
          <w:szCs w:val="20"/>
        </w:rPr>
        <w:tab/>
        <w:t xml:space="preserve">PEQUENA (      ) </w:t>
      </w:r>
      <w:r w:rsidRPr="00127828">
        <w:rPr>
          <w:rFonts w:ascii="Geomanist" w:hAnsi="Geomanist" w:cs="Arial"/>
          <w:b/>
          <w:sz w:val="20"/>
          <w:szCs w:val="20"/>
        </w:rPr>
        <w:tab/>
        <w:t xml:space="preserve">   MEDIANA (     )</w:t>
      </w:r>
      <w:r w:rsidRPr="00127828">
        <w:rPr>
          <w:rFonts w:ascii="Geomanist" w:hAnsi="Geomanist" w:cs="Arial"/>
          <w:b/>
          <w:sz w:val="20"/>
          <w:szCs w:val="20"/>
        </w:rPr>
        <w:tab/>
        <w:t xml:space="preserve">      GRANDE (     )</w:t>
      </w:r>
    </w:p>
    <w:tbl>
      <w:tblPr>
        <w:tblW w:w="5000" w:type="pct"/>
        <w:tblCellMar>
          <w:left w:w="70" w:type="dxa"/>
          <w:right w:w="70" w:type="dxa"/>
        </w:tblCellMar>
        <w:tblLook w:val="04A0" w:firstRow="1" w:lastRow="0" w:firstColumn="1" w:lastColumn="0" w:noHBand="0" w:noVBand="1"/>
      </w:tblPr>
      <w:tblGrid>
        <w:gridCol w:w="980"/>
        <w:gridCol w:w="1276"/>
        <w:gridCol w:w="910"/>
        <w:gridCol w:w="1261"/>
        <w:gridCol w:w="1058"/>
        <w:gridCol w:w="1133"/>
        <w:gridCol w:w="640"/>
        <w:gridCol w:w="952"/>
        <w:gridCol w:w="1428"/>
      </w:tblGrid>
      <w:tr w:rsidR="00127828" w:rsidRPr="00127828" w14:paraId="07FE3300" w14:textId="77777777" w:rsidTr="009A3471">
        <w:trPr>
          <w:trHeight w:val="821"/>
          <w:tblHeader/>
        </w:trPr>
        <w:tc>
          <w:tcPr>
            <w:tcW w:w="508" w:type="pct"/>
            <w:tcBorders>
              <w:top w:val="single" w:sz="8" w:space="0" w:color="auto"/>
              <w:left w:val="single" w:sz="8" w:space="0" w:color="auto"/>
              <w:bottom w:val="single" w:sz="8" w:space="0" w:color="000000"/>
              <w:right w:val="single" w:sz="8" w:space="0" w:color="auto"/>
            </w:tcBorders>
            <w:shd w:val="clear" w:color="000000" w:fill="C2D69A"/>
            <w:vAlign w:val="center"/>
            <w:hideMark/>
          </w:tcPr>
          <w:p w14:paraId="1AE85FD4" w14:textId="77777777" w:rsidR="00127828" w:rsidRPr="00127828" w:rsidRDefault="00127828" w:rsidP="009A3471">
            <w:pPr>
              <w:jc w:val="center"/>
              <w:rPr>
                <w:rFonts w:ascii="Geomanist" w:eastAsia="SimSun" w:hAnsi="Geomanist"/>
                <w:b/>
                <w:bCs/>
                <w:color w:val="000000"/>
                <w:sz w:val="20"/>
                <w:szCs w:val="20"/>
              </w:rPr>
            </w:pPr>
            <w:r w:rsidRPr="00127828">
              <w:rPr>
                <w:rFonts w:ascii="Geomanist" w:eastAsia="SimSun" w:hAnsi="Geomanist"/>
                <w:b/>
                <w:bCs/>
                <w:color w:val="000000"/>
                <w:sz w:val="20"/>
                <w:szCs w:val="20"/>
              </w:rPr>
              <w:t>PARTIDA</w:t>
            </w:r>
          </w:p>
        </w:tc>
        <w:tc>
          <w:tcPr>
            <w:tcW w:w="662" w:type="pct"/>
            <w:tcBorders>
              <w:top w:val="single" w:sz="8" w:space="0" w:color="auto"/>
              <w:left w:val="single" w:sz="4" w:space="0" w:color="auto"/>
              <w:bottom w:val="single" w:sz="8" w:space="0" w:color="000000"/>
              <w:right w:val="single" w:sz="8" w:space="0" w:color="auto"/>
            </w:tcBorders>
            <w:shd w:val="clear" w:color="000000" w:fill="C2D69B"/>
            <w:vAlign w:val="center"/>
            <w:hideMark/>
          </w:tcPr>
          <w:p w14:paraId="5FB1042E" w14:textId="77777777" w:rsidR="00127828" w:rsidRPr="00127828" w:rsidRDefault="00127828" w:rsidP="009A3471">
            <w:pPr>
              <w:jc w:val="center"/>
              <w:rPr>
                <w:rFonts w:ascii="Geomanist" w:eastAsia="SimSun" w:hAnsi="Geomanist"/>
                <w:b/>
                <w:bCs/>
                <w:color w:val="000000"/>
                <w:sz w:val="20"/>
                <w:szCs w:val="20"/>
              </w:rPr>
            </w:pPr>
            <w:r w:rsidRPr="00127828">
              <w:rPr>
                <w:rFonts w:ascii="Geomanist" w:eastAsia="SimSun" w:hAnsi="Geomanist"/>
                <w:b/>
                <w:bCs/>
                <w:color w:val="000000"/>
                <w:sz w:val="20"/>
                <w:szCs w:val="20"/>
              </w:rPr>
              <w:t>CONCEPTO</w:t>
            </w:r>
          </w:p>
        </w:tc>
        <w:tc>
          <w:tcPr>
            <w:tcW w:w="472" w:type="pct"/>
            <w:tcBorders>
              <w:top w:val="single" w:sz="8" w:space="0" w:color="auto"/>
              <w:left w:val="single" w:sz="8" w:space="0" w:color="auto"/>
              <w:bottom w:val="single" w:sz="4" w:space="0" w:color="auto"/>
              <w:right w:val="single" w:sz="4" w:space="0" w:color="auto"/>
            </w:tcBorders>
            <w:shd w:val="clear" w:color="000000" w:fill="C2D69A"/>
            <w:vAlign w:val="center"/>
          </w:tcPr>
          <w:p w14:paraId="24FA5372" w14:textId="77777777" w:rsidR="00127828" w:rsidRPr="00127828" w:rsidRDefault="00127828" w:rsidP="009A3471">
            <w:pPr>
              <w:jc w:val="center"/>
              <w:rPr>
                <w:rFonts w:ascii="Geomanist" w:eastAsia="SimSun" w:hAnsi="Geomanist"/>
                <w:b/>
                <w:bCs/>
                <w:color w:val="000000"/>
                <w:sz w:val="20"/>
                <w:szCs w:val="20"/>
              </w:rPr>
            </w:pPr>
            <w:r w:rsidRPr="00127828">
              <w:rPr>
                <w:rFonts w:ascii="Geomanist" w:eastAsia="SimSun" w:hAnsi="Geomanist"/>
                <w:b/>
                <w:bCs/>
                <w:color w:val="000000"/>
                <w:sz w:val="20"/>
                <w:szCs w:val="20"/>
              </w:rPr>
              <w:t>UNIDAD DE MEDIDA</w:t>
            </w:r>
          </w:p>
        </w:tc>
        <w:tc>
          <w:tcPr>
            <w:tcW w:w="654" w:type="pct"/>
            <w:tcBorders>
              <w:top w:val="single" w:sz="4" w:space="0" w:color="auto"/>
              <w:left w:val="single" w:sz="4" w:space="0" w:color="auto"/>
              <w:bottom w:val="single" w:sz="4" w:space="0" w:color="auto"/>
              <w:right w:val="single" w:sz="4" w:space="0" w:color="auto"/>
            </w:tcBorders>
            <w:shd w:val="clear" w:color="000000" w:fill="C2D69A"/>
            <w:vAlign w:val="center"/>
            <w:hideMark/>
          </w:tcPr>
          <w:p w14:paraId="3260041F" w14:textId="77777777" w:rsidR="00127828" w:rsidRPr="00127828" w:rsidRDefault="00127828" w:rsidP="009A3471">
            <w:pPr>
              <w:jc w:val="center"/>
              <w:rPr>
                <w:rFonts w:ascii="Geomanist" w:eastAsia="SimSun" w:hAnsi="Geomanist"/>
                <w:b/>
                <w:bCs/>
                <w:color w:val="000000"/>
                <w:sz w:val="20"/>
                <w:szCs w:val="20"/>
              </w:rPr>
            </w:pPr>
            <w:r w:rsidRPr="00127828">
              <w:rPr>
                <w:rFonts w:ascii="Geomanist" w:eastAsia="SimSun" w:hAnsi="Geomanist"/>
                <w:b/>
                <w:bCs/>
                <w:color w:val="000000"/>
                <w:sz w:val="20"/>
                <w:szCs w:val="20"/>
              </w:rPr>
              <w:t>CANTIDAD REQUERIDA</w:t>
            </w:r>
          </w:p>
        </w:tc>
        <w:tc>
          <w:tcPr>
            <w:tcW w:w="549" w:type="pct"/>
            <w:tcBorders>
              <w:top w:val="single" w:sz="4" w:space="0" w:color="auto"/>
              <w:left w:val="single" w:sz="4" w:space="0" w:color="auto"/>
              <w:bottom w:val="single" w:sz="4" w:space="0" w:color="auto"/>
              <w:right w:val="single" w:sz="4" w:space="0" w:color="auto"/>
            </w:tcBorders>
            <w:shd w:val="clear" w:color="000000" w:fill="C2D69A"/>
            <w:vAlign w:val="center"/>
          </w:tcPr>
          <w:p w14:paraId="288AEC95" w14:textId="77777777" w:rsidR="00127828" w:rsidRPr="00127828" w:rsidRDefault="00127828" w:rsidP="009A3471">
            <w:pPr>
              <w:jc w:val="center"/>
              <w:rPr>
                <w:rFonts w:ascii="Geomanist" w:eastAsia="SimSun" w:hAnsi="Geomanist"/>
                <w:b/>
                <w:bCs/>
                <w:color w:val="000000"/>
                <w:sz w:val="20"/>
                <w:szCs w:val="20"/>
              </w:rPr>
            </w:pPr>
            <w:r w:rsidRPr="00127828">
              <w:rPr>
                <w:rFonts w:ascii="Geomanist" w:eastAsia="SimSun" w:hAnsi="Geomanist"/>
                <w:b/>
                <w:bCs/>
                <w:color w:val="000000"/>
                <w:sz w:val="20"/>
                <w:szCs w:val="20"/>
              </w:rPr>
              <w:t>PRECIO UNITARIO</w:t>
            </w:r>
          </w:p>
        </w:tc>
        <w:tc>
          <w:tcPr>
            <w:tcW w:w="588" w:type="pct"/>
            <w:tcBorders>
              <w:top w:val="single" w:sz="4" w:space="0" w:color="auto"/>
              <w:left w:val="single" w:sz="4" w:space="0" w:color="auto"/>
              <w:bottom w:val="single" w:sz="4" w:space="0" w:color="auto"/>
              <w:right w:val="single" w:sz="4" w:space="0" w:color="auto"/>
            </w:tcBorders>
            <w:shd w:val="clear" w:color="000000" w:fill="C2D69A"/>
            <w:vAlign w:val="center"/>
          </w:tcPr>
          <w:p w14:paraId="74A2E95E" w14:textId="77777777" w:rsidR="00127828" w:rsidRPr="00127828" w:rsidRDefault="00127828" w:rsidP="009A3471">
            <w:pPr>
              <w:jc w:val="center"/>
              <w:rPr>
                <w:rFonts w:ascii="Geomanist" w:eastAsia="SimSun" w:hAnsi="Geomanist"/>
                <w:b/>
                <w:bCs/>
                <w:color w:val="000000"/>
                <w:sz w:val="20"/>
                <w:szCs w:val="20"/>
              </w:rPr>
            </w:pPr>
            <w:r w:rsidRPr="00127828">
              <w:rPr>
                <w:rFonts w:ascii="Geomanist" w:eastAsia="SimSun" w:hAnsi="Geomanist"/>
                <w:b/>
                <w:bCs/>
                <w:color w:val="000000"/>
                <w:sz w:val="20"/>
                <w:szCs w:val="20"/>
              </w:rPr>
              <w:t>SUBTOTAL</w:t>
            </w:r>
          </w:p>
        </w:tc>
        <w:tc>
          <w:tcPr>
            <w:tcW w:w="332" w:type="pct"/>
            <w:tcBorders>
              <w:top w:val="single" w:sz="4" w:space="0" w:color="auto"/>
              <w:left w:val="single" w:sz="4" w:space="0" w:color="auto"/>
              <w:bottom w:val="single" w:sz="4" w:space="0" w:color="auto"/>
              <w:right w:val="single" w:sz="4" w:space="0" w:color="auto"/>
            </w:tcBorders>
            <w:shd w:val="clear" w:color="000000" w:fill="C2D69A"/>
            <w:vAlign w:val="center"/>
          </w:tcPr>
          <w:p w14:paraId="28DFA1CD" w14:textId="77777777" w:rsidR="00127828" w:rsidRPr="00127828" w:rsidRDefault="00127828" w:rsidP="009A3471">
            <w:pPr>
              <w:jc w:val="center"/>
              <w:rPr>
                <w:rFonts w:ascii="Geomanist" w:eastAsia="SimSun" w:hAnsi="Geomanist"/>
                <w:b/>
                <w:bCs/>
                <w:color w:val="000000"/>
                <w:sz w:val="20"/>
                <w:szCs w:val="20"/>
              </w:rPr>
            </w:pPr>
            <w:r w:rsidRPr="00127828">
              <w:rPr>
                <w:rFonts w:ascii="Geomanist" w:eastAsia="SimSun" w:hAnsi="Geomanist"/>
                <w:b/>
                <w:bCs/>
                <w:color w:val="000000"/>
                <w:sz w:val="20"/>
                <w:szCs w:val="20"/>
              </w:rPr>
              <w:t>I.V.A</w:t>
            </w:r>
          </w:p>
        </w:tc>
        <w:tc>
          <w:tcPr>
            <w:tcW w:w="494" w:type="pct"/>
            <w:tcBorders>
              <w:top w:val="single" w:sz="4" w:space="0" w:color="auto"/>
              <w:left w:val="single" w:sz="4" w:space="0" w:color="auto"/>
              <w:bottom w:val="single" w:sz="4" w:space="0" w:color="auto"/>
              <w:right w:val="single" w:sz="4" w:space="0" w:color="auto"/>
            </w:tcBorders>
            <w:shd w:val="clear" w:color="000000" w:fill="C2D69A"/>
            <w:vAlign w:val="center"/>
          </w:tcPr>
          <w:p w14:paraId="264F099E" w14:textId="77777777" w:rsidR="00127828" w:rsidRPr="00127828" w:rsidRDefault="00127828" w:rsidP="009A3471">
            <w:pPr>
              <w:jc w:val="center"/>
              <w:rPr>
                <w:rFonts w:ascii="Geomanist" w:eastAsia="SimSun" w:hAnsi="Geomanist"/>
                <w:b/>
                <w:bCs/>
                <w:color w:val="000000"/>
                <w:sz w:val="20"/>
                <w:szCs w:val="20"/>
              </w:rPr>
            </w:pPr>
            <w:r w:rsidRPr="00127828">
              <w:rPr>
                <w:rFonts w:ascii="Geomanist" w:eastAsia="SimSun" w:hAnsi="Geomanist"/>
                <w:b/>
                <w:bCs/>
                <w:color w:val="000000"/>
                <w:sz w:val="20"/>
                <w:szCs w:val="20"/>
              </w:rPr>
              <w:t>TOTAL</w:t>
            </w:r>
          </w:p>
        </w:tc>
        <w:tc>
          <w:tcPr>
            <w:tcW w:w="741" w:type="pct"/>
            <w:tcBorders>
              <w:top w:val="single" w:sz="4" w:space="0" w:color="auto"/>
              <w:left w:val="single" w:sz="4" w:space="0" w:color="auto"/>
              <w:bottom w:val="single" w:sz="4" w:space="0" w:color="auto"/>
              <w:right w:val="single" w:sz="4" w:space="0" w:color="auto"/>
            </w:tcBorders>
            <w:shd w:val="clear" w:color="000000" w:fill="C2D69A"/>
            <w:vAlign w:val="center"/>
          </w:tcPr>
          <w:p w14:paraId="4130CB90" w14:textId="77777777" w:rsidR="00127828" w:rsidRPr="00127828" w:rsidRDefault="00127828" w:rsidP="009A3471">
            <w:pPr>
              <w:jc w:val="center"/>
              <w:rPr>
                <w:rFonts w:ascii="Geomanist" w:eastAsia="SimSun" w:hAnsi="Geomanist"/>
                <w:b/>
                <w:bCs/>
                <w:color w:val="000000"/>
                <w:sz w:val="20"/>
                <w:szCs w:val="20"/>
              </w:rPr>
            </w:pPr>
            <w:r w:rsidRPr="00127828">
              <w:rPr>
                <w:rFonts w:ascii="Geomanist" w:eastAsia="SimSun" w:hAnsi="Geomanist"/>
                <w:b/>
                <w:bCs/>
                <w:color w:val="000000"/>
                <w:sz w:val="20"/>
                <w:szCs w:val="20"/>
              </w:rPr>
              <w:t>DOCUMENTO PRESENTADO</w:t>
            </w:r>
          </w:p>
        </w:tc>
      </w:tr>
      <w:tr w:rsidR="00127828" w:rsidRPr="00127828" w14:paraId="0DFF6B9D" w14:textId="77777777" w:rsidTr="009A3471">
        <w:trPr>
          <w:trHeight w:val="283"/>
        </w:trPr>
        <w:tc>
          <w:tcPr>
            <w:tcW w:w="508" w:type="pct"/>
            <w:tcBorders>
              <w:top w:val="nil"/>
              <w:left w:val="single" w:sz="4" w:space="0" w:color="auto"/>
              <w:bottom w:val="single" w:sz="4" w:space="0" w:color="auto"/>
              <w:right w:val="single" w:sz="4" w:space="0" w:color="auto"/>
            </w:tcBorders>
            <w:shd w:val="clear" w:color="auto" w:fill="auto"/>
            <w:noWrap/>
            <w:vAlign w:val="center"/>
          </w:tcPr>
          <w:p w14:paraId="3DF738C1" w14:textId="77777777" w:rsidR="00127828" w:rsidRPr="00127828" w:rsidRDefault="00127828" w:rsidP="009A3471">
            <w:pPr>
              <w:jc w:val="center"/>
              <w:rPr>
                <w:rFonts w:ascii="Geomanist" w:eastAsia="SimSun" w:hAnsi="Geomanist" w:cs="Arial"/>
                <w:b/>
                <w:bCs/>
                <w:color w:val="000000"/>
                <w:sz w:val="20"/>
                <w:szCs w:val="20"/>
              </w:rPr>
            </w:pPr>
          </w:p>
        </w:tc>
        <w:tc>
          <w:tcPr>
            <w:tcW w:w="662" w:type="pct"/>
            <w:tcBorders>
              <w:top w:val="nil"/>
              <w:left w:val="nil"/>
              <w:bottom w:val="single" w:sz="4" w:space="0" w:color="auto"/>
              <w:right w:val="single" w:sz="4" w:space="0" w:color="auto"/>
            </w:tcBorders>
            <w:shd w:val="clear" w:color="auto" w:fill="auto"/>
            <w:noWrap/>
          </w:tcPr>
          <w:p w14:paraId="50490EF7" w14:textId="77777777" w:rsidR="00127828" w:rsidRPr="00127828" w:rsidRDefault="00127828" w:rsidP="009A3471">
            <w:pPr>
              <w:jc w:val="both"/>
              <w:rPr>
                <w:rFonts w:ascii="Geomanist" w:hAnsi="Geomanist" w:cs="Arial"/>
                <w:color w:val="000000"/>
                <w:sz w:val="20"/>
                <w:szCs w:val="20"/>
              </w:rPr>
            </w:pPr>
          </w:p>
        </w:tc>
        <w:tc>
          <w:tcPr>
            <w:tcW w:w="472" w:type="pct"/>
            <w:tcBorders>
              <w:top w:val="single" w:sz="4" w:space="0" w:color="auto"/>
              <w:left w:val="nil"/>
              <w:bottom w:val="single" w:sz="4" w:space="0" w:color="auto"/>
              <w:right w:val="single" w:sz="4" w:space="0" w:color="auto"/>
            </w:tcBorders>
          </w:tcPr>
          <w:p w14:paraId="1DD0052E" w14:textId="77777777" w:rsidR="00127828" w:rsidRPr="00127828" w:rsidRDefault="00127828" w:rsidP="009A3471">
            <w:pPr>
              <w:jc w:val="center"/>
              <w:rPr>
                <w:rFonts w:ascii="Geomanist" w:eastAsia="SimSun" w:hAnsi="Geomanist" w:cs="Arial"/>
                <w:b/>
                <w:bCs/>
                <w:color w:val="000000"/>
                <w:sz w:val="20"/>
                <w:szCs w:val="20"/>
              </w:rPr>
            </w:pPr>
          </w:p>
        </w:tc>
        <w:tc>
          <w:tcPr>
            <w:tcW w:w="6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637B52" w14:textId="77777777" w:rsidR="00127828" w:rsidRPr="00127828" w:rsidRDefault="00127828" w:rsidP="009A3471">
            <w:pPr>
              <w:jc w:val="center"/>
              <w:rPr>
                <w:rFonts w:ascii="Geomanist" w:eastAsia="SimSun" w:hAnsi="Geomanist" w:cs="Arial"/>
                <w:b/>
                <w:bCs/>
                <w:color w:val="000000"/>
                <w:sz w:val="20"/>
                <w:szCs w:val="20"/>
              </w:rPr>
            </w:pPr>
          </w:p>
        </w:tc>
        <w:tc>
          <w:tcPr>
            <w:tcW w:w="549" w:type="pct"/>
            <w:tcBorders>
              <w:top w:val="single" w:sz="4" w:space="0" w:color="auto"/>
              <w:left w:val="single" w:sz="4" w:space="0" w:color="auto"/>
              <w:bottom w:val="single" w:sz="4" w:space="0" w:color="auto"/>
              <w:right w:val="single" w:sz="4" w:space="0" w:color="auto"/>
            </w:tcBorders>
          </w:tcPr>
          <w:p w14:paraId="137EC8D1" w14:textId="77777777" w:rsidR="00127828" w:rsidRPr="00127828" w:rsidRDefault="00127828" w:rsidP="009A3471">
            <w:pPr>
              <w:jc w:val="center"/>
              <w:rPr>
                <w:rFonts w:ascii="Geomanist" w:eastAsia="SimSun" w:hAnsi="Geomanist" w:cs="Arial"/>
                <w:b/>
                <w:bCs/>
                <w:color w:val="000000"/>
                <w:sz w:val="20"/>
                <w:szCs w:val="20"/>
              </w:rPr>
            </w:pPr>
          </w:p>
        </w:tc>
        <w:tc>
          <w:tcPr>
            <w:tcW w:w="588" w:type="pct"/>
            <w:tcBorders>
              <w:top w:val="single" w:sz="4" w:space="0" w:color="auto"/>
              <w:left w:val="single" w:sz="4" w:space="0" w:color="auto"/>
              <w:bottom w:val="single" w:sz="4" w:space="0" w:color="auto"/>
              <w:right w:val="single" w:sz="4" w:space="0" w:color="auto"/>
            </w:tcBorders>
          </w:tcPr>
          <w:p w14:paraId="01EAAD1B" w14:textId="77777777" w:rsidR="00127828" w:rsidRPr="00127828" w:rsidRDefault="00127828" w:rsidP="009A3471">
            <w:pPr>
              <w:jc w:val="center"/>
              <w:rPr>
                <w:rFonts w:ascii="Geomanist" w:eastAsia="SimSun" w:hAnsi="Geomanist" w:cs="Arial"/>
                <w:b/>
                <w:bCs/>
                <w:color w:val="000000"/>
                <w:sz w:val="20"/>
                <w:szCs w:val="20"/>
              </w:rPr>
            </w:pPr>
          </w:p>
        </w:tc>
        <w:tc>
          <w:tcPr>
            <w:tcW w:w="332" w:type="pct"/>
            <w:tcBorders>
              <w:top w:val="single" w:sz="4" w:space="0" w:color="auto"/>
              <w:left w:val="single" w:sz="4" w:space="0" w:color="auto"/>
              <w:bottom w:val="single" w:sz="4" w:space="0" w:color="auto"/>
              <w:right w:val="single" w:sz="4" w:space="0" w:color="auto"/>
            </w:tcBorders>
          </w:tcPr>
          <w:p w14:paraId="22FF9A9C" w14:textId="77777777" w:rsidR="00127828" w:rsidRPr="00127828" w:rsidRDefault="00127828" w:rsidP="009A3471">
            <w:pPr>
              <w:jc w:val="center"/>
              <w:rPr>
                <w:rFonts w:ascii="Geomanist" w:eastAsia="SimSun" w:hAnsi="Geomanist" w:cs="Arial"/>
                <w:b/>
                <w:bCs/>
                <w:color w:val="000000"/>
                <w:sz w:val="20"/>
                <w:szCs w:val="20"/>
              </w:rPr>
            </w:pPr>
          </w:p>
        </w:tc>
        <w:tc>
          <w:tcPr>
            <w:tcW w:w="494" w:type="pct"/>
            <w:tcBorders>
              <w:top w:val="single" w:sz="4" w:space="0" w:color="auto"/>
              <w:left w:val="single" w:sz="4" w:space="0" w:color="auto"/>
              <w:bottom w:val="single" w:sz="4" w:space="0" w:color="auto"/>
              <w:right w:val="single" w:sz="4" w:space="0" w:color="auto"/>
            </w:tcBorders>
          </w:tcPr>
          <w:p w14:paraId="42DB162F" w14:textId="77777777" w:rsidR="00127828" w:rsidRPr="00127828" w:rsidRDefault="00127828" w:rsidP="009A3471">
            <w:pPr>
              <w:jc w:val="center"/>
              <w:rPr>
                <w:rFonts w:ascii="Geomanist" w:eastAsia="SimSun" w:hAnsi="Geomanist" w:cs="Arial"/>
                <w:b/>
                <w:bCs/>
                <w:color w:val="000000"/>
                <w:sz w:val="20"/>
                <w:szCs w:val="20"/>
              </w:rPr>
            </w:pPr>
          </w:p>
        </w:tc>
        <w:tc>
          <w:tcPr>
            <w:tcW w:w="741" w:type="pct"/>
            <w:tcBorders>
              <w:top w:val="single" w:sz="4" w:space="0" w:color="auto"/>
              <w:left w:val="single" w:sz="4" w:space="0" w:color="auto"/>
              <w:bottom w:val="single" w:sz="4" w:space="0" w:color="auto"/>
              <w:right w:val="single" w:sz="4" w:space="0" w:color="auto"/>
            </w:tcBorders>
          </w:tcPr>
          <w:p w14:paraId="69EEECCD" w14:textId="77777777" w:rsidR="00127828" w:rsidRPr="00127828" w:rsidRDefault="00127828" w:rsidP="009A3471">
            <w:pPr>
              <w:jc w:val="center"/>
              <w:rPr>
                <w:rFonts w:ascii="Geomanist" w:eastAsia="SimSun" w:hAnsi="Geomanist" w:cs="Arial"/>
                <w:b/>
                <w:bCs/>
                <w:color w:val="000000"/>
                <w:sz w:val="20"/>
                <w:szCs w:val="20"/>
              </w:rPr>
            </w:pPr>
          </w:p>
        </w:tc>
      </w:tr>
      <w:tr w:rsidR="00127828" w:rsidRPr="00127828" w14:paraId="009D4B0E" w14:textId="77777777" w:rsidTr="009A3471">
        <w:trPr>
          <w:trHeight w:val="300"/>
        </w:trPr>
        <w:tc>
          <w:tcPr>
            <w:tcW w:w="508" w:type="pct"/>
            <w:tcBorders>
              <w:top w:val="nil"/>
              <w:left w:val="single" w:sz="4" w:space="0" w:color="auto"/>
              <w:bottom w:val="single" w:sz="4" w:space="0" w:color="auto"/>
              <w:right w:val="single" w:sz="4" w:space="0" w:color="auto"/>
            </w:tcBorders>
            <w:shd w:val="clear" w:color="auto" w:fill="auto"/>
            <w:noWrap/>
            <w:vAlign w:val="center"/>
          </w:tcPr>
          <w:p w14:paraId="1AD0122C" w14:textId="77777777" w:rsidR="00127828" w:rsidRPr="00127828" w:rsidRDefault="00127828" w:rsidP="009A3471">
            <w:pPr>
              <w:jc w:val="center"/>
              <w:rPr>
                <w:rFonts w:ascii="Geomanist" w:eastAsia="SimSun" w:hAnsi="Geomanist" w:cs="Arial"/>
                <w:b/>
                <w:bCs/>
                <w:color w:val="000000"/>
                <w:sz w:val="20"/>
                <w:szCs w:val="20"/>
              </w:rPr>
            </w:pPr>
          </w:p>
        </w:tc>
        <w:tc>
          <w:tcPr>
            <w:tcW w:w="662" w:type="pct"/>
            <w:tcBorders>
              <w:top w:val="nil"/>
              <w:left w:val="nil"/>
              <w:bottom w:val="single" w:sz="4" w:space="0" w:color="auto"/>
              <w:right w:val="single" w:sz="4" w:space="0" w:color="auto"/>
            </w:tcBorders>
            <w:shd w:val="clear" w:color="auto" w:fill="auto"/>
            <w:noWrap/>
          </w:tcPr>
          <w:p w14:paraId="3B55D4F0" w14:textId="77777777" w:rsidR="00127828" w:rsidRPr="00127828" w:rsidRDefault="00127828" w:rsidP="009A3471">
            <w:pPr>
              <w:jc w:val="both"/>
              <w:rPr>
                <w:rFonts w:ascii="Geomanist" w:hAnsi="Geomanist" w:cs="Arial"/>
                <w:color w:val="000000"/>
                <w:sz w:val="20"/>
                <w:szCs w:val="20"/>
              </w:rPr>
            </w:pPr>
          </w:p>
        </w:tc>
        <w:tc>
          <w:tcPr>
            <w:tcW w:w="472" w:type="pct"/>
            <w:tcBorders>
              <w:top w:val="single" w:sz="4" w:space="0" w:color="auto"/>
              <w:left w:val="nil"/>
              <w:bottom w:val="single" w:sz="4" w:space="0" w:color="auto"/>
              <w:right w:val="single" w:sz="4" w:space="0" w:color="auto"/>
            </w:tcBorders>
          </w:tcPr>
          <w:p w14:paraId="66D6C271" w14:textId="77777777" w:rsidR="00127828" w:rsidRPr="00127828" w:rsidRDefault="00127828" w:rsidP="009A3471">
            <w:pPr>
              <w:jc w:val="center"/>
              <w:rPr>
                <w:rFonts w:ascii="Geomanist" w:eastAsia="SimSun" w:hAnsi="Geomanist" w:cs="Arial"/>
                <w:b/>
                <w:bCs/>
                <w:color w:val="000000"/>
                <w:sz w:val="20"/>
                <w:szCs w:val="20"/>
              </w:rPr>
            </w:pPr>
          </w:p>
        </w:tc>
        <w:tc>
          <w:tcPr>
            <w:tcW w:w="654" w:type="pct"/>
            <w:tcBorders>
              <w:top w:val="nil"/>
              <w:left w:val="single" w:sz="4" w:space="0" w:color="auto"/>
              <w:bottom w:val="single" w:sz="4" w:space="0" w:color="auto"/>
              <w:right w:val="single" w:sz="4" w:space="0" w:color="auto"/>
            </w:tcBorders>
            <w:shd w:val="clear" w:color="auto" w:fill="auto"/>
            <w:noWrap/>
            <w:vAlign w:val="center"/>
          </w:tcPr>
          <w:p w14:paraId="57EE5F49" w14:textId="77777777" w:rsidR="00127828" w:rsidRPr="00127828" w:rsidRDefault="00127828" w:rsidP="009A3471">
            <w:pPr>
              <w:jc w:val="center"/>
              <w:rPr>
                <w:rFonts w:ascii="Geomanist" w:eastAsia="SimSun" w:hAnsi="Geomanist" w:cs="Arial"/>
                <w:b/>
                <w:bCs/>
                <w:color w:val="000000"/>
                <w:sz w:val="20"/>
                <w:szCs w:val="20"/>
              </w:rPr>
            </w:pPr>
          </w:p>
        </w:tc>
        <w:tc>
          <w:tcPr>
            <w:tcW w:w="549" w:type="pct"/>
            <w:tcBorders>
              <w:top w:val="nil"/>
              <w:left w:val="single" w:sz="4" w:space="0" w:color="auto"/>
              <w:bottom w:val="single" w:sz="4" w:space="0" w:color="auto"/>
              <w:right w:val="single" w:sz="4" w:space="0" w:color="auto"/>
            </w:tcBorders>
          </w:tcPr>
          <w:p w14:paraId="6ECA657C" w14:textId="77777777" w:rsidR="00127828" w:rsidRPr="00127828" w:rsidRDefault="00127828" w:rsidP="009A3471">
            <w:pPr>
              <w:jc w:val="center"/>
              <w:rPr>
                <w:rFonts w:ascii="Geomanist" w:eastAsia="SimSun" w:hAnsi="Geomanist" w:cs="Arial"/>
                <w:b/>
                <w:bCs/>
                <w:color w:val="000000"/>
                <w:sz w:val="20"/>
                <w:szCs w:val="20"/>
              </w:rPr>
            </w:pPr>
          </w:p>
        </w:tc>
        <w:tc>
          <w:tcPr>
            <w:tcW w:w="588" w:type="pct"/>
            <w:tcBorders>
              <w:top w:val="nil"/>
              <w:left w:val="single" w:sz="4" w:space="0" w:color="auto"/>
              <w:bottom w:val="single" w:sz="4" w:space="0" w:color="auto"/>
              <w:right w:val="single" w:sz="4" w:space="0" w:color="auto"/>
            </w:tcBorders>
          </w:tcPr>
          <w:p w14:paraId="65A42A73" w14:textId="77777777" w:rsidR="00127828" w:rsidRPr="00127828" w:rsidRDefault="00127828" w:rsidP="009A3471">
            <w:pPr>
              <w:jc w:val="center"/>
              <w:rPr>
                <w:rFonts w:ascii="Geomanist" w:eastAsia="SimSun" w:hAnsi="Geomanist" w:cs="Arial"/>
                <w:b/>
                <w:bCs/>
                <w:color w:val="000000"/>
                <w:sz w:val="20"/>
                <w:szCs w:val="20"/>
              </w:rPr>
            </w:pPr>
          </w:p>
        </w:tc>
        <w:tc>
          <w:tcPr>
            <w:tcW w:w="332" w:type="pct"/>
            <w:tcBorders>
              <w:top w:val="nil"/>
              <w:left w:val="single" w:sz="4" w:space="0" w:color="auto"/>
              <w:bottom w:val="single" w:sz="4" w:space="0" w:color="auto"/>
              <w:right w:val="single" w:sz="4" w:space="0" w:color="auto"/>
            </w:tcBorders>
          </w:tcPr>
          <w:p w14:paraId="65FD66E6" w14:textId="77777777" w:rsidR="00127828" w:rsidRPr="00127828" w:rsidRDefault="00127828" w:rsidP="009A3471">
            <w:pPr>
              <w:jc w:val="center"/>
              <w:rPr>
                <w:rFonts w:ascii="Geomanist" w:eastAsia="SimSun" w:hAnsi="Geomanist" w:cs="Arial"/>
                <w:b/>
                <w:bCs/>
                <w:color w:val="000000"/>
                <w:sz w:val="20"/>
                <w:szCs w:val="20"/>
              </w:rPr>
            </w:pPr>
          </w:p>
        </w:tc>
        <w:tc>
          <w:tcPr>
            <w:tcW w:w="494" w:type="pct"/>
            <w:tcBorders>
              <w:top w:val="nil"/>
              <w:left w:val="single" w:sz="4" w:space="0" w:color="auto"/>
              <w:bottom w:val="single" w:sz="4" w:space="0" w:color="auto"/>
              <w:right w:val="single" w:sz="4" w:space="0" w:color="auto"/>
            </w:tcBorders>
          </w:tcPr>
          <w:p w14:paraId="45617FB0" w14:textId="77777777" w:rsidR="00127828" w:rsidRPr="00127828" w:rsidRDefault="00127828" w:rsidP="009A3471">
            <w:pPr>
              <w:jc w:val="center"/>
              <w:rPr>
                <w:rFonts w:ascii="Geomanist" w:eastAsia="SimSun" w:hAnsi="Geomanist" w:cs="Arial"/>
                <w:b/>
                <w:bCs/>
                <w:color w:val="000000"/>
                <w:sz w:val="20"/>
                <w:szCs w:val="20"/>
              </w:rPr>
            </w:pPr>
          </w:p>
        </w:tc>
        <w:tc>
          <w:tcPr>
            <w:tcW w:w="741" w:type="pct"/>
            <w:tcBorders>
              <w:top w:val="nil"/>
              <w:left w:val="single" w:sz="4" w:space="0" w:color="auto"/>
              <w:bottom w:val="single" w:sz="4" w:space="0" w:color="auto"/>
              <w:right w:val="single" w:sz="4" w:space="0" w:color="auto"/>
            </w:tcBorders>
          </w:tcPr>
          <w:p w14:paraId="486C5FA0" w14:textId="77777777" w:rsidR="00127828" w:rsidRPr="00127828" w:rsidRDefault="00127828" w:rsidP="009A3471">
            <w:pPr>
              <w:jc w:val="center"/>
              <w:rPr>
                <w:rFonts w:ascii="Geomanist" w:eastAsia="SimSun" w:hAnsi="Geomanist" w:cs="Arial"/>
                <w:b/>
                <w:bCs/>
                <w:color w:val="000000"/>
                <w:sz w:val="20"/>
                <w:szCs w:val="20"/>
              </w:rPr>
            </w:pPr>
          </w:p>
        </w:tc>
      </w:tr>
      <w:tr w:rsidR="00127828" w:rsidRPr="00127828" w14:paraId="37957452" w14:textId="77777777" w:rsidTr="009A3471">
        <w:trPr>
          <w:trHeight w:val="60"/>
        </w:trPr>
        <w:tc>
          <w:tcPr>
            <w:tcW w:w="508" w:type="pct"/>
            <w:tcBorders>
              <w:top w:val="nil"/>
              <w:left w:val="single" w:sz="4" w:space="0" w:color="auto"/>
              <w:bottom w:val="single" w:sz="4" w:space="0" w:color="auto"/>
              <w:right w:val="single" w:sz="4" w:space="0" w:color="auto"/>
            </w:tcBorders>
            <w:shd w:val="clear" w:color="auto" w:fill="auto"/>
            <w:noWrap/>
            <w:vAlign w:val="center"/>
          </w:tcPr>
          <w:p w14:paraId="2D5507F7" w14:textId="77777777" w:rsidR="00127828" w:rsidRPr="00127828" w:rsidRDefault="00127828" w:rsidP="009A3471">
            <w:pPr>
              <w:jc w:val="center"/>
              <w:rPr>
                <w:rFonts w:ascii="Geomanist" w:eastAsia="SimSun" w:hAnsi="Geomanist" w:cs="Arial"/>
                <w:b/>
                <w:bCs/>
                <w:color w:val="000000"/>
                <w:sz w:val="20"/>
                <w:szCs w:val="20"/>
              </w:rPr>
            </w:pPr>
          </w:p>
        </w:tc>
        <w:tc>
          <w:tcPr>
            <w:tcW w:w="662" w:type="pct"/>
            <w:tcBorders>
              <w:top w:val="nil"/>
              <w:left w:val="nil"/>
              <w:bottom w:val="single" w:sz="4" w:space="0" w:color="auto"/>
              <w:right w:val="single" w:sz="4" w:space="0" w:color="auto"/>
            </w:tcBorders>
            <w:shd w:val="clear" w:color="auto" w:fill="auto"/>
            <w:noWrap/>
          </w:tcPr>
          <w:p w14:paraId="321F6B32" w14:textId="77777777" w:rsidR="00127828" w:rsidRPr="00127828" w:rsidRDefault="00127828" w:rsidP="009A3471">
            <w:pPr>
              <w:jc w:val="both"/>
              <w:rPr>
                <w:rFonts w:ascii="Geomanist" w:hAnsi="Geomanist" w:cs="Arial"/>
                <w:color w:val="000000"/>
                <w:sz w:val="20"/>
                <w:szCs w:val="20"/>
              </w:rPr>
            </w:pPr>
          </w:p>
        </w:tc>
        <w:tc>
          <w:tcPr>
            <w:tcW w:w="472" w:type="pct"/>
            <w:tcBorders>
              <w:top w:val="single" w:sz="4" w:space="0" w:color="auto"/>
              <w:left w:val="nil"/>
              <w:bottom w:val="single" w:sz="4" w:space="0" w:color="auto"/>
              <w:right w:val="single" w:sz="4" w:space="0" w:color="auto"/>
            </w:tcBorders>
          </w:tcPr>
          <w:p w14:paraId="7A6021AF" w14:textId="77777777" w:rsidR="00127828" w:rsidRPr="00127828" w:rsidRDefault="00127828" w:rsidP="009A3471">
            <w:pPr>
              <w:jc w:val="center"/>
              <w:rPr>
                <w:rFonts w:ascii="Geomanist" w:eastAsia="SimSun" w:hAnsi="Geomanist" w:cs="Arial"/>
                <w:b/>
                <w:bCs/>
                <w:color w:val="000000"/>
                <w:sz w:val="20"/>
                <w:szCs w:val="20"/>
              </w:rPr>
            </w:pPr>
          </w:p>
        </w:tc>
        <w:tc>
          <w:tcPr>
            <w:tcW w:w="654" w:type="pct"/>
            <w:tcBorders>
              <w:top w:val="nil"/>
              <w:left w:val="single" w:sz="4" w:space="0" w:color="auto"/>
              <w:bottom w:val="single" w:sz="4" w:space="0" w:color="auto"/>
              <w:right w:val="single" w:sz="4" w:space="0" w:color="auto"/>
            </w:tcBorders>
            <w:shd w:val="clear" w:color="auto" w:fill="auto"/>
            <w:noWrap/>
            <w:vAlign w:val="center"/>
          </w:tcPr>
          <w:p w14:paraId="54F927D4" w14:textId="77777777" w:rsidR="00127828" w:rsidRPr="00127828" w:rsidRDefault="00127828" w:rsidP="009A3471">
            <w:pPr>
              <w:jc w:val="center"/>
              <w:rPr>
                <w:rFonts w:ascii="Geomanist" w:eastAsia="SimSun" w:hAnsi="Geomanist" w:cs="Arial"/>
                <w:b/>
                <w:bCs/>
                <w:color w:val="000000"/>
                <w:sz w:val="20"/>
                <w:szCs w:val="20"/>
              </w:rPr>
            </w:pPr>
          </w:p>
        </w:tc>
        <w:tc>
          <w:tcPr>
            <w:tcW w:w="549" w:type="pct"/>
            <w:tcBorders>
              <w:top w:val="nil"/>
              <w:left w:val="single" w:sz="4" w:space="0" w:color="auto"/>
              <w:bottom w:val="single" w:sz="4" w:space="0" w:color="auto"/>
              <w:right w:val="single" w:sz="4" w:space="0" w:color="auto"/>
            </w:tcBorders>
          </w:tcPr>
          <w:p w14:paraId="7579CBCD" w14:textId="77777777" w:rsidR="00127828" w:rsidRPr="00127828" w:rsidRDefault="00127828" w:rsidP="009A3471">
            <w:pPr>
              <w:jc w:val="center"/>
              <w:rPr>
                <w:rFonts w:ascii="Geomanist" w:eastAsia="SimSun" w:hAnsi="Geomanist" w:cs="Arial"/>
                <w:b/>
                <w:bCs/>
                <w:color w:val="000000"/>
                <w:sz w:val="20"/>
                <w:szCs w:val="20"/>
              </w:rPr>
            </w:pPr>
          </w:p>
        </w:tc>
        <w:tc>
          <w:tcPr>
            <w:tcW w:w="588" w:type="pct"/>
            <w:tcBorders>
              <w:top w:val="nil"/>
              <w:left w:val="single" w:sz="4" w:space="0" w:color="auto"/>
              <w:bottom w:val="single" w:sz="4" w:space="0" w:color="auto"/>
              <w:right w:val="single" w:sz="4" w:space="0" w:color="auto"/>
            </w:tcBorders>
          </w:tcPr>
          <w:p w14:paraId="5C8C64DE" w14:textId="77777777" w:rsidR="00127828" w:rsidRPr="00127828" w:rsidRDefault="00127828" w:rsidP="009A3471">
            <w:pPr>
              <w:jc w:val="center"/>
              <w:rPr>
                <w:rFonts w:ascii="Geomanist" w:eastAsia="SimSun" w:hAnsi="Geomanist" w:cs="Arial"/>
                <w:b/>
                <w:bCs/>
                <w:color w:val="000000"/>
                <w:sz w:val="20"/>
                <w:szCs w:val="20"/>
              </w:rPr>
            </w:pPr>
          </w:p>
        </w:tc>
        <w:tc>
          <w:tcPr>
            <w:tcW w:w="332" w:type="pct"/>
            <w:tcBorders>
              <w:top w:val="nil"/>
              <w:left w:val="single" w:sz="4" w:space="0" w:color="auto"/>
              <w:bottom w:val="single" w:sz="4" w:space="0" w:color="auto"/>
              <w:right w:val="single" w:sz="4" w:space="0" w:color="auto"/>
            </w:tcBorders>
          </w:tcPr>
          <w:p w14:paraId="110679FC" w14:textId="77777777" w:rsidR="00127828" w:rsidRPr="00127828" w:rsidRDefault="00127828" w:rsidP="009A3471">
            <w:pPr>
              <w:jc w:val="center"/>
              <w:rPr>
                <w:rFonts w:ascii="Geomanist" w:eastAsia="SimSun" w:hAnsi="Geomanist" w:cs="Arial"/>
                <w:b/>
                <w:bCs/>
                <w:color w:val="000000"/>
                <w:sz w:val="20"/>
                <w:szCs w:val="20"/>
              </w:rPr>
            </w:pPr>
          </w:p>
        </w:tc>
        <w:tc>
          <w:tcPr>
            <w:tcW w:w="494" w:type="pct"/>
            <w:tcBorders>
              <w:top w:val="nil"/>
              <w:left w:val="single" w:sz="4" w:space="0" w:color="auto"/>
              <w:bottom w:val="single" w:sz="4" w:space="0" w:color="auto"/>
              <w:right w:val="single" w:sz="4" w:space="0" w:color="auto"/>
            </w:tcBorders>
          </w:tcPr>
          <w:p w14:paraId="40826A26" w14:textId="77777777" w:rsidR="00127828" w:rsidRPr="00127828" w:rsidRDefault="00127828" w:rsidP="009A3471">
            <w:pPr>
              <w:jc w:val="center"/>
              <w:rPr>
                <w:rFonts w:ascii="Geomanist" w:eastAsia="SimSun" w:hAnsi="Geomanist" w:cs="Arial"/>
                <w:b/>
                <w:bCs/>
                <w:color w:val="000000"/>
                <w:sz w:val="20"/>
                <w:szCs w:val="20"/>
              </w:rPr>
            </w:pPr>
          </w:p>
        </w:tc>
        <w:tc>
          <w:tcPr>
            <w:tcW w:w="741" w:type="pct"/>
            <w:tcBorders>
              <w:top w:val="nil"/>
              <w:left w:val="single" w:sz="4" w:space="0" w:color="auto"/>
              <w:bottom w:val="single" w:sz="4" w:space="0" w:color="auto"/>
              <w:right w:val="single" w:sz="4" w:space="0" w:color="auto"/>
            </w:tcBorders>
          </w:tcPr>
          <w:p w14:paraId="662F1715" w14:textId="77777777" w:rsidR="00127828" w:rsidRPr="00127828" w:rsidRDefault="00127828" w:rsidP="009A3471">
            <w:pPr>
              <w:jc w:val="center"/>
              <w:rPr>
                <w:rFonts w:ascii="Geomanist" w:eastAsia="SimSun" w:hAnsi="Geomanist" w:cs="Arial"/>
                <w:b/>
                <w:bCs/>
                <w:color w:val="000000"/>
                <w:sz w:val="20"/>
                <w:szCs w:val="20"/>
              </w:rPr>
            </w:pPr>
          </w:p>
        </w:tc>
      </w:tr>
      <w:tr w:rsidR="00127828" w:rsidRPr="00127828" w14:paraId="459E04E9" w14:textId="77777777" w:rsidTr="009A3471">
        <w:trPr>
          <w:trHeight w:val="205"/>
        </w:trPr>
        <w:tc>
          <w:tcPr>
            <w:tcW w:w="508" w:type="pct"/>
            <w:tcBorders>
              <w:top w:val="nil"/>
              <w:left w:val="single" w:sz="4" w:space="0" w:color="auto"/>
              <w:bottom w:val="single" w:sz="4" w:space="0" w:color="auto"/>
              <w:right w:val="single" w:sz="4" w:space="0" w:color="auto"/>
            </w:tcBorders>
            <w:shd w:val="clear" w:color="auto" w:fill="auto"/>
            <w:noWrap/>
            <w:vAlign w:val="center"/>
          </w:tcPr>
          <w:p w14:paraId="7B9C32A5" w14:textId="77777777" w:rsidR="00127828" w:rsidRPr="00127828" w:rsidRDefault="00127828" w:rsidP="009A3471">
            <w:pPr>
              <w:jc w:val="center"/>
              <w:rPr>
                <w:rFonts w:ascii="Geomanist" w:eastAsia="SimSun" w:hAnsi="Geomanist" w:cs="Arial"/>
                <w:b/>
                <w:bCs/>
                <w:color w:val="000000"/>
                <w:sz w:val="20"/>
                <w:szCs w:val="20"/>
              </w:rPr>
            </w:pPr>
          </w:p>
        </w:tc>
        <w:tc>
          <w:tcPr>
            <w:tcW w:w="662" w:type="pct"/>
            <w:tcBorders>
              <w:top w:val="nil"/>
              <w:left w:val="nil"/>
              <w:bottom w:val="single" w:sz="4" w:space="0" w:color="auto"/>
              <w:right w:val="single" w:sz="4" w:space="0" w:color="auto"/>
            </w:tcBorders>
            <w:shd w:val="clear" w:color="auto" w:fill="auto"/>
            <w:noWrap/>
          </w:tcPr>
          <w:p w14:paraId="324FE15F" w14:textId="77777777" w:rsidR="00127828" w:rsidRPr="00127828" w:rsidRDefault="00127828" w:rsidP="009A3471">
            <w:pPr>
              <w:jc w:val="both"/>
              <w:rPr>
                <w:rFonts w:ascii="Geomanist" w:hAnsi="Geomanist" w:cs="Arial"/>
                <w:color w:val="000000"/>
                <w:sz w:val="20"/>
                <w:szCs w:val="20"/>
              </w:rPr>
            </w:pPr>
          </w:p>
        </w:tc>
        <w:tc>
          <w:tcPr>
            <w:tcW w:w="472" w:type="pct"/>
            <w:tcBorders>
              <w:top w:val="single" w:sz="4" w:space="0" w:color="auto"/>
              <w:left w:val="nil"/>
              <w:bottom w:val="single" w:sz="4" w:space="0" w:color="auto"/>
              <w:right w:val="single" w:sz="4" w:space="0" w:color="auto"/>
            </w:tcBorders>
          </w:tcPr>
          <w:p w14:paraId="3D85D60C" w14:textId="77777777" w:rsidR="00127828" w:rsidRPr="00127828" w:rsidRDefault="00127828" w:rsidP="009A3471">
            <w:pPr>
              <w:jc w:val="center"/>
              <w:rPr>
                <w:rFonts w:ascii="Geomanist" w:eastAsia="SimSun" w:hAnsi="Geomanist" w:cs="Arial"/>
                <w:b/>
                <w:bCs/>
                <w:color w:val="000000"/>
                <w:sz w:val="20"/>
                <w:szCs w:val="20"/>
              </w:rPr>
            </w:pPr>
          </w:p>
        </w:tc>
        <w:tc>
          <w:tcPr>
            <w:tcW w:w="654" w:type="pct"/>
            <w:tcBorders>
              <w:top w:val="nil"/>
              <w:left w:val="single" w:sz="4" w:space="0" w:color="auto"/>
              <w:bottom w:val="single" w:sz="4" w:space="0" w:color="auto"/>
              <w:right w:val="single" w:sz="4" w:space="0" w:color="auto"/>
            </w:tcBorders>
            <w:shd w:val="clear" w:color="auto" w:fill="auto"/>
            <w:noWrap/>
            <w:vAlign w:val="center"/>
          </w:tcPr>
          <w:p w14:paraId="527170B6" w14:textId="77777777" w:rsidR="00127828" w:rsidRPr="00127828" w:rsidRDefault="00127828" w:rsidP="009A3471">
            <w:pPr>
              <w:jc w:val="center"/>
              <w:rPr>
                <w:rFonts w:ascii="Geomanist" w:eastAsia="SimSun" w:hAnsi="Geomanist" w:cs="Arial"/>
                <w:b/>
                <w:bCs/>
                <w:color w:val="000000"/>
                <w:sz w:val="20"/>
                <w:szCs w:val="20"/>
              </w:rPr>
            </w:pPr>
          </w:p>
        </w:tc>
        <w:tc>
          <w:tcPr>
            <w:tcW w:w="549" w:type="pct"/>
            <w:tcBorders>
              <w:top w:val="nil"/>
              <w:left w:val="single" w:sz="4" w:space="0" w:color="auto"/>
              <w:bottom w:val="single" w:sz="4" w:space="0" w:color="auto"/>
              <w:right w:val="single" w:sz="4" w:space="0" w:color="auto"/>
            </w:tcBorders>
          </w:tcPr>
          <w:p w14:paraId="64FDD49A" w14:textId="77777777" w:rsidR="00127828" w:rsidRPr="00127828" w:rsidRDefault="00127828" w:rsidP="009A3471">
            <w:pPr>
              <w:jc w:val="center"/>
              <w:rPr>
                <w:rFonts w:ascii="Geomanist" w:eastAsia="SimSun" w:hAnsi="Geomanist" w:cs="Arial"/>
                <w:b/>
                <w:bCs/>
                <w:color w:val="000000"/>
                <w:sz w:val="20"/>
                <w:szCs w:val="20"/>
              </w:rPr>
            </w:pPr>
          </w:p>
        </w:tc>
        <w:tc>
          <w:tcPr>
            <w:tcW w:w="588" w:type="pct"/>
            <w:tcBorders>
              <w:top w:val="nil"/>
              <w:left w:val="single" w:sz="4" w:space="0" w:color="auto"/>
              <w:bottom w:val="single" w:sz="4" w:space="0" w:color="auto"/>
              <w:right w:val="single" w:sz="4" w:space="0" w:color="auto"/>
            </w:tcBorders>
          </w:tcPr>
          <w:p w14:paraId="78D1F3A8" w14:textId="77777777" w:rsidR="00127828" w:rsidRPr="00127828" w:rsidRDefault="00127828" w:rsidP="009A3471">
            <w:pPr>
              <w:jc w:val="center"/>
              <w:rPr>
                <w:rFonts w:ascii="Geomanist" w:eastAsia="SimSun" w:hAnsi="Geomanist" w:cs="Arial"/>
                <w:b/>
                <w:bCs/>
                <w:color w:val="000000"/>
                <w:sz w:val="20"/>
                <w:szCs w:val="20"/>
              </w:rPr>
            </w:pPr>
          </w:p>
        </w:tc>
        <w:tc>
          <w:tcPr>
            <w:tcW w:w="332" w:type="pct"/>
            <w:tcBorders>
              <w:top w:val="nil"/>
              <w:left w:val="single" w:sz="4" w:space="0" w:color="auto"/>
              <w:bottom w:val="single" w:sz="4" w:space="0" w:color="auto"/>
              <w:right w:val="single" w:sz="4" w:space="0" w:color="auto"/>
            </w:tcBorders>
          </w:tcPr>
          <w:p w14:paraId="297D5A76" w14:textId="77777777" w:rsidR="00127828" w:rsidRPr="00127828" w:rsidRDefault="00127828" w:rsidP="009A3471">
            <w:pPr>
              <w:jc w:val="center"/>
              <w:rPr>
                <w:rFonts w:ascii="Geomanist" w:eastAsia="SimSun" w:hAnsi="Geomanist" w:cs="Arial"/>
                <w:b/>
                <w:bCs/>
                <w:color w:val="000000"/>
                <w:sz w:val="20"/>
                <w:szCs w:val="20"/>
              </w:rPr>
            </w:pPr>
          </w:p>
        </w:tc>
        <w:tc>
          <w:tcPr>
            <w:tcW w:w="494" w:type="pct"/>
            <w:tcBorders>
              <w:top w:val="nil"/>
              <w:left w:val="single" w:sz="4" w:space="0" w:color="auto"/>
              <w:bottom w:val="single" w:sz="4" w:space="0" w:color="auto"/>
              <w:right w:val="single" w:sz="4" w:space="0" w:color="auto"/>
            </w:tcBorders>
          </w:tcPr>
          <w:p w14:paraId="49042008" w14:textId="77777777" w:rsidR="00127828" w:rsidRPr="00127828" w:rsidRDefault="00127828" w:rsidP="009A3471">
            <w:pPr>
              <w:jc w:val="center"/>
              <w:rPr>
                <w:rFonts w:ascii="Geomanist" w:eastAsia="SimSun" w:hAnsi="Geomanist" w:cs="Arial"/>
                <w:b/>
                <w:bCs/>
                <w:color w:val="000000"/>
                <w:sz w:val="20"/>
                <w:szCs w:val="20"/>
              </w:rPr>
            </w:pPr>
          </w:p>
        </w:tc>
        <w:tc>
          <w:tcPr>
            <w:tcW w:w="741" w:type="pct"/>
            <w:tcBorders>
              <w:top w:val="nil"/>
              <w:left w:val="single" w:sz="4" w:space="0" w:color="auto"/>
              <w:bottom w:val="single" w:sz="4" w:space="0" w:color="auto"/>
              <w:right w:val="single" w:sz="4" w:space="0" w:color="auto"/>
            </w:tcBorders>
          </w:tcPr>
          <w:p w14:paraId="3E4DB177" w14:textId="77777777" w:rsidR="00127828" w:rsidRPr="00127828" w:rsidRDefault="00127828" w:rsidP="009A3471">
            <w:pPr>
              <w:jc w:val="center"/>
              <w:rPr>
                <w:rFonts w:ascii="Geomanist" w:eastAsia="SimSun" w:hAnsi="Geomanist" w:cs="Arial"/>
                <w:b/>
                <w:bCs/>
                <w:color w:val="000000"/>
                <w:sz w:val="20"/>
                <w:szCs w:val="20"/>
              </w:rPr>
            </w:pPr>
          </w:p>
        </w:tc>
      </w:tr>
      <w:tr w:rsidR="00127828" w:rsidRPr="00127828" w14:paraId="7B0FCAF1" w14:textId="77777777" w:rsidTr="009A3471">
        <w:trPr>
          <w:trHeight w:val="300"/>
        </w:trPr>
        <w:tc>
          <w:tcPr>
            <w:tcW w:w="508" w:type="pct"/>
            <w:tcBorders>
              <w:top w:val="nil"/>
              <w:left w:val="single" w:sz="4" w:space="0" w:color="auto"/>
              <w:bottom w:val="single" w:sz="4" w:space="0" w:color="auto"/>
              <w:right w:val="single" w:sz="4" w:space="0" w:color="auto"/>
            </w:tcBorders>
            <w:shd w:val="clear" w:color="auto" w:fill="auto"/>
            <w:noWrap/>
            <w:vAlign w:val="center"/>
          </w:tcPr>
          <w:p w14:paraId="5A2F40F3" w14:textId="77777777" w:rsidR="00127828" w:rsidRPr="00127828" w:rsidRDefault="00127828" w:rsidP="009A3471">
            <w:pPr>
              <w:jc w:val="center"/>
              <w:rPr>
                <w:rFonts w:ascii="Geomanist" w:eastAsia="SimSun" w:hAnsi="Geomanist" w:cs="Arial"/>
                <w:b/>
                <w:bCs/>
                <w:color w:val="000000"/>
                <w:sz w:val="20"/>
                <w:szCs w:val="20"/>
              </w:rPr>
            </w:pPr>
          </w:p>
        </w:tc>
        <w:tc>
          <w:tcPr>
            <w:tcW w:w="662" w:type="pct"/>
            <w:tcBorders>
              <w:top w:val="nil"/>
              <w:left w:val="nil"/>
              <w:bottom w:val="single" w:sz="4" w:space="0" w:color="auto"/>
              <w:right w:val="single" w:sz="4" w:space="0" w:color="auto"/>
            </w:tcBorders>
            <w:shd w:val="clear" w:color="auto" w:fill="auto"/>
            <w:noWrap/>
          </w:tcPr>
          <w:p w14:paraId="61DB901A" w14:textId="77777777" w:rsidR="00127828" w:rsidRPr="00127828" w:rsidRDefault="00127828" w:rsidP="009A3471">
            <w:pPr>
              <w:jc w:val="both"/>
              <w:rPr>
                <w:rFonts w:ascii="Geomanist" w:hAnsi="Geomanist" w:cs="Arial"/>
                <w:color w:val="000000"/>
                <w:sz w:val="20"/>
                <w:szCs w:val="20"/>
              </w:rPr>
            </w:pPr>
          </w:p>
        </w:tc>
        <w:tc>
          <w:tcPr>
            <w:tcW w:w="472" w:type="pct"/>
            <w:tcBorders>
              <w:top w:val="single" w:sz="4" w:space="0" w:color="auto"/>
              <w:left w:val="nil"/>
              <w:bottom w:val="single" w:sz="4" w:space="0" w:color="auto"/>
              <w:right w:val="single" w:sz="4" w:space="0" w:color="auto"/>
            </w:tcBorders>
          </w:tcPr>
          <w:p w14:paraId="3F342FE1" w14:textId="77777777" w:rsidR="00127828" w:rsidRPr="00127828" w:rsidRDefault="00127828" w:rsidP="009A3471">
            <w:pPr>
              <w:jc w:val="center"/>
              <w:rPr>
                <w:rFonts w:ascii="Geomanist" w:eastAsia="SimSun" w:hAnsi="Geomanist" w:cs="Arial"/>
                <w:b/>
                <w:bCs/>
                <w:color w:val="000000"/>
                <w:sz w:val="20"/>
                <w:szCs w:val="20"/>
              </w:rPr>
            </w:pPr>
          </w:p>
        </w:tc>
        <w:tc>
          <w:tcPr>
            <w:tcW w:w="654" w:type="pct"/>
            <w:tcBorders>
              <w:top w:val="nil"/>
              <w:left w:val="single" w:sz="4" w:space="0" w:color="auto"/>
              <w:bottom w:val="single" w:sz="4" w:space="0" w:color="auto"/>
              <w:right w:val="single" w:sz="4" w:space="0" w:color="auto"/>
            </w:tcBorders>
            <w:shd w:val="clear" w:color="auto" w:fill="auto"/>
            <w:noWrap/>
            <w:vAlign w:val="center"/>
          </w:tcPr>
          <w:p w14:paraId="501D9CEF" w14:textId="77777777" w:rsidR="00127828" w:rsidRPr="00127828" w:rsidRDefault="00127828" w:rsidP="009A3471">
            <w:pPr>
              <w:jc w:val="center"/>
              <w:rPr>
                <w:rFonts w:ascii="Geomanist" w:eastAsia="SimSun" w:hAnsi="Geomanist" w:cs="Arial"/>
                <w:b/>
                <w:bCs/>
                <w:color w:val="000000"/>
                <w:sz w:val="20"/>
                <w:szCs w:val="20"/>
              </w:rPr>
            </w:pPr>
          </w:p>
        </w:tc>
        <w:tc>
          <w:tcPr>
            <w:tcW w:w="549" w:type="pct"/>
            <w:tcBorders>
              <w:top w:val="nil"/>
              <w:left w:val="single" w:sz="4" w:space="0" w:color="auto"/>
              <w:bottom w:val="single" w:sz="4" w:space="0" w:color="auto"/>
              <w:right w:val="single" w:sz="4" w:space="0" w:color="auto"/>
            </w:tcBorders>
          </w:tcPr>
          <w:p w14:paraId="1B1A60A2" w14:textId="77777777" w:rsidR="00127828" w:rsidRPr="00127828" w:rsidRDefault="00127828" w:rsidP="009A3471">
            <w:pPr>
              <w:jc w:val="center"/>
              <w:rPr>
                <w:rFonts w:ascii="Geomanist" w:eastAsia="SimSun" w:hAnsi="Geomanist" w:cs="Arial"/>
                <w:b/>
                <w:bCs/>
                <w:color w:val="000000"/>
                <w:sz w:val="20"/>
                <w:szCs w:val="20"/>
              </w:rPr>
            </w:pPr>
          </w:p>
        </w:tc>
        <w:tc>
          <w:tcPr>
            <w:tcW w:w="588" w:type="pct"/>
            <w:tcBorders>
              <w:top w:val="nil"/>
              <w:left w:val="single" w:sz="4" w:space="0" w:color="auto"/>
              <w:bottom w:val="single" w:sz="4" w:space="0" w:color="auto"/>
              <w:right w:val="single" w:sz="4" w:space="0" w:color="auto"/>
            </w:tcBorders>
          </w:tcPr>
          <w:p w14:paraId="5DF9D83A" w14:textId="77777777" w:rsidR="00127828" w:rsidRPr="00127828" w:rsidRDefault="00127828" w:rsidP="009A3471">
            <w:pPr>
              <w:jc w:val="center"/>
              <w:rPr>
                <w:rFonts w:ascii="Geomanist" w:eastAsia="SimSun" w:hAnsi="Geomanist" w:cs="Arial"/>
                <w:b/>
                <w:bCs/>
                <w:color w:val="000000"/>
                <w:sz w:val="20"/>
                <w:szCs w:val="20"/>
              </w:rPr>
            </w:pPr>
          </w:p>
        </w:tc>
        <w:tc>
          <w:tcPr>
            <w:tcW w:w="332" w:type="pct"/>
            <w:tcBorders>
              <w:top w:val="nil"/>
              <w:left w:val="single" w:sz="4" w:space="0" w:color="auto"/>
              <w:bottom w:val="single" w:sz="4" w:space="0" w:color="auto"/>
              <w:right w:val="single" w:sz="4" w:space="0" w:color="auto"/>
            </w:tcBorders>
          </w:tcPr>
          <w:p w14:paraId="54E91DCF" w14:textId="77777777" w:rsidR="00127828" w:rsidRPr="00127828" w:rsidRDefault="00127828" w:rsidP="009A3471">
            <w:pPr>
              <w:jc w:val="center"/>
              <w:rPr>
                <w:rFonts w:ascii="Geomanist" w:eastAsia="SimSun" w:hAnsi="Geomanist" w:cs="Arial"/>
                <w:b/>
                <w:bCs/>
                <w:color w:val="000000"/>
                <w:sz w:val="20"/>
                <w:szCs w:val="20"/>
              </w:rPr>
            </w:pPr>
          </w:p>
        </w:tc>
        <w:tc>
          <w:tcPr>
            <w:tcW w:w="494" w:type="pct"/>
            <w:tcBorders>
              <w:top w:val="nil"/>
              <w:left w:val="single" w:sz="4" w:space="0" w:color="auto"/>
              <w:bottom w:val="single" w:sz="4" w:space="0" w:color="auto"/>
              <w:right w:val="single" w:sz="4" w:space="0" w:color="auto"/>
            </w:tcBorders>
          </w:tcPr>
          <w:p w14:paraId="0E2967E4" w14:textId="77777777" w:rsidR="00127828" w:rsidRPr="00127828" w:rsidRDefault="00127828" w:rsidP="009A3471">
            <w:pPr>
              <w:jc w:val="center"/>
              <w:rPr>
                <w:rFonts w:ascii="Geomanist" w:eastAsia="SimSun" w:hAnsi="Geomanist" w:cs="Arial"/>
                <w:b/>
                <w:bCs/>
                <w:color w:val="000000"/>
                <w:sz w:val="20"/>
                <w:szCs w:val="20"/>
              </w:rPr>
            </w:pPr>
          </w:p>
        </w:tc>
        <w:tc>
          <w:tcPr>
            <w:tcW w:w="741" w:type="pct"/>
            <w:tcBorders>
              <w:top w:val="nil"/>
              <w:left w:val="single" w:sz="4" w:space="0" w:color="auto"/>
              <w:bottom w:val="single" w:sz="4" w:space="0" w:color="auto"/>
              <w:right w:val="single" w:sz="4" w:space="0" w:color="auto"/>
            </w:tcBorders>
          </w:tcPr>
          <w:p w14:paraId="65835990" w14:textId="77777777" w:rsidR="00127828" w:rsidRPr="00127828" w:rsidRDefault="00127828" w:rsidP="009A3471">
            <w:pPr>
              <w:jc w:val="center"/>
              <w:rPr>
                <w:rFonts w:ascii="Geomanist" w:eastAsia="SimSun" w:hAnsi="Geomanist" w:cs="Arial"/>
                <w:b/>
                <w:bCs/>
                <w:color w:val="000000"/>
                <w:sz w:val="20"/>
                <w:szCs w:val="20"/>
              </w:rPr>
            </w:pPr>
          </w:p>
        </w:tc>
      </w:tr>
      <w:tr w:rsidR="00127828" w:rsidRPr="00127828" w14:paraId="2A164F12" w14:textId="77777777" w:rsidTr="009A3471">
        <w:trPr>
          <w:trHeight w:val="300"/>
        </w:trPr>
        <w:tc>
          <w:tcPr>
            <w:tcW w:w="508" w:type="pct"/>
            <w:tcBorders>
              <w:top w:val="nil"/>
              <w:left w:val="single" w:sz="4" w:space="0" w:color="auto"/>
              <w:bottom w:val="single" w:sz="4" w:space="0" w:color="auto"/>
              <w:right w:val="single" w:sz="4" w:space="0" w:color="auto"/>
            </w:tcBorders>
            <w:shd w:val="clear" w:color="auto" w:fill="auto"/>
            <w:noWrap/>
            <w:vAlign w:val="center"/>
          </w:tcPr>
          <w:p w14:paraId="27E97364" w14:textId="77777777" w:rsidR="00127828" w:rsidRPr="00127828" w:rsidRDefault="00127828" w:rsidP="009A3471">
            <w:pPr>
              <w:jc w:val="center"/>
              <w:rPr>
                <w:rFonts w:ascii="Geomanist" w:eastAsia="SimSun" w:hAnsi="Geomanist" w:cs="Arial"/>
                <w:b/>
                <w:bCs/>
                <w:color w:val="000000"/>
                <w:sz w:val="20"/>
                <w:szCs w:val="20"/>
              </w:rPr>
            </w:pPr>
          </w:p>
        </w:tc>
        <w:tc>
          <w:tcPr>
            <w:tcW w:w="662" w:type="pct"/>
            <w:tcBorders>
              <w:top w:val="nil"/>
              <w:left w:val="nil"/>
              <w:bottom w:val="single" w:sz="4" w:space="0" w:color="auto"/>
              <w:right w:val="single" w:sz="4" w:space="0" w:color="auto"/>
            </w:tcBorders>
            <w:shd w:val="clear" w:color="auto" w:fill="auto"/>
            <w:noWrap/>
            <w:vAlign w:val="center"/>
          </w:tcPr>
          <w:p w14:paraId="41FC9646" w14:textId="77777777" w:rsidR="00127828" w:rsidRPr="00127828" w:rsidRDefault="00127828" w:rsidP="009A3471">
            <w:pPr>
              <w:jc w:val="both"/>
              <w:rPr>
                <w:rFonts w:ascii="Geomanist" w:hAnsi="Geomanist" w:cs="Arial"/>
                <w:color w:val="000000"/>
                <w:sz w:val="20"/>
                <w:szCs w:val="20"/>
              </w:rPr>
            </w:pPr>
          </w:p>
        </w:tc>
        <w:tc>
          <w:tcPr>
            <w:tcW w:w="472" w:type="pct"/>
            <w:tcBorders>
              <w:top w:val="single" w:sz="4" w:space="0" w:color="auto"/>
              <w:left w:val="nil"/>
              <w:bottom w:val="single" w:sz="4" w:space="0" w:color="auto"/>
              <w:right w:val="single" w:sz="4" w:space="0" w:color="auto"/>
            </w:tcBorders>
          </w:tcPr>
          <w:p w14:paraId="121DD832" w14:textId="77777777" w:rsidR="00127828" w:rsidRPr="00127828" w:rsidRDefault="00127828" w:rsidP="009A3471">
            <w:pPr>
              <w:jc w:val="center"/>
              <w:rPr>
                <w:rFonts w:ascii="Geomanist" w:eastAsia="SimSun" w:hAnsi="Geomanist" w:cs="Arial"/>
                <w:b/>
                <w:bCs/>
                <w:color w:val="000000"/>
                <w:sz w:val="20"/>
                <w:szCs w:val="20"/>
              </w:rPr>
            </w:pPr>
          </w:p>
        </w:tc>
        <w:tc>
          <w:tcPr>
            <w:tcW w:w="654" w:type="pct"/>
            <w:tcBorders>
              <w:top w:val="nil"/>
              <w:left w:val="single" w:sz="4" w:space="0" w:color="auto"/>
              <w:bottom w:val="single" w:sz="4" w:space="0" w:color="auto"/>
              <w:right w:val="single" w:sz="4" w:space="0" w:color="auto"/>
            </w:tcBorders>
            <w:shd w:val="clear" w:color="auto" w:fill="auto"/>
            <w:noWrap/>
            <w:vAlign w:val="center"/>
          </w:tcPr>
          <w:p w14:paraId="1DFBA4B2" w14:textId="77777777" w:rsidR="00127828" w:rsidRPr="00127828" w:rsidRDefault="00127828" w:rsidP="009A3471">
            <w:pPr>
              <w:jc w:val="center"/>
              <w:rPr>
                <w:rFonts w:ascii="Geomanist" w:eastAsia="SimSun" w:hAnsi="Geomanist" w:cs="Arial"/>
                <w:b/>
                <w:bCs/>
                <w:color w:val="000000"/>
                <w:sz w:val="20"/>
                <w:szCs w:val="20"/>
              </w:rPr>
            </w:pPr>
          </w:p>
        </w:tc>
        <w:tc>
          <w:tcPr>
            <w:tcW w:w="549" w:type="pct"/>
            <w:tcBorders>
              <w:top w:val="nil"/>
              <w:left w:val="single" w:sz="4" w:space="0" w:color="auto"/>
              <w:bottom w:val="single" w:sz="4" w:space="0" w:color="auto"/>
              <w:right w:val="single" w:sz="4" w:space="0" w:color="auto"/>
            </w:tcBorders>
          </w:tcPr>
          <w:p w14:paraId="59EA12C9" w14:textId="77777777" w:rsidR="00127828" w:rsidRPr="00127828" w:rsidRDefault="00127828" w:rsidP="009A3471">
            <w:pPr>
              <w:jc w:val="center"/>
              <w:rPr>
                <w:rFonts w:ascii="Geomanist" w:eastAsia="SimSun" w:hAnsi="Geomanist" w:cs="Arial"/>
                <w:b/>
                <w:bCs/>
                <w:color w:val="000000"/>
                <w:sz w:val="20"/>
                <w:szCs w:val="20"/>
              </w:rPr>
            </w:pPr>
          </w:p>
        </w:tc>
        <w:tc>
          <w:tcPr>
            <w:tcW w:w="588" w:type="pct"/>
            <w:tcBorders>
              <w:top w:val="nil"/>
              <w:left w:val="single" w:sz="4" w:space="0" w:color="auto"/>
              <w:bottom w:val="single" w:sz="4" w:space="0" w:color="auto"/>
              <w:right w:val="single" w:sz="4" w:space="0" w:color="auto"/>
            </w:tcBorders>
          </w:tcPr>
          <w:p w14:paraId="03DF85DC" w14:textId="77777777" w:rsidR="00127828" w:rsidRPr="00127828" w:rsidRDefault="00127828" w:rsidP="009A3471">
            <w:pPr>
              <w:jc w:val="center"/>
              <w:rPr>
                <w:rFonts w:ascii="Geomanist" w:eastAsia="SimSun" w:hAnsi="Geomanist" w:cs="Arial"/>
                <w:b/>
                <w:bCs/>
                <w:color w:val="000000"/>
                <w:sz w:val="20"/>
                <w:szCs w:val="20"/>
              </w:rPr>
            </w:pPr>
          </w:p>
        </w:tc>
        <w:tc>
          <w:tcPr>
            <w:tcW w:w="332" w:type="pct"/>
            <w:tcBorders>
              <w:top w:val="nil"/>
              <w:left w:val="single" w:sz="4" w:space="0" w:color="auto"/>
              <w:bottom w:val="single" w:sz="4" w:space="0" w:color="auto"/>
              <w:right w:val="single" w:sz="4" w:space="0" w:color="auto"/>
            </w:tcBorders>
          </w:tcPr>
          <w:p w14:paraId="311EFE6C" w14:textId="77777777" w:rsidR="00127828" w:rsidRPr="00127828" w:rsidRDefault="00127828" w:rsidP="009A3471">
            <w:pPr>
              <w:jc w:val="center"/>
              <w:rPr>
                <w:rFonts w:ascii="Geomanist" w:eastAsia="SimSun" w:hAnsi="Geomanist" w:cs="Arial"/>
                <w:b/>
                <w:bCs/>
                <w:color w:val="000000"/>
                <w:sz w:val="20"/>
                <w:szCs w:val="20"/>
              </w:rPr>
            </w:pPr>
          </w:p>
        </w:tc>
        <w:tc>
          <w:tcPr>
            <w:tcW w:w="494" w:type="pct"/>
            <w:tcBorders>
              <w:top w:val="nil"/>
              <w:left w:val="single" w:sz="4" w:space="0" w:color="auto"/>
              <w:bottom w:val="single" w:sz="4" w:space="0" w:color="auto"/>
              <w:right w:val="single" w:sz="4" w:space="0" w:color="auto"/>
            </w:tcBorders>
          </w:tcPr>
          <w:p w14:paraId="0D13433D" w14:textId="77777777" w:rsidR="00127828" w:rsidRPr="00127828" w:rsidRDefault="00127828" w:rsidP="009A3471">
            <w:pPr>
              <w:jc w:val="center"/>
              <w:rPr>
                <w:rFonts w:ascii="Geomanist" w:eastAsia="SimSun" w:hAnsi="Geomanist" w:cs="Arial"/>
                <w:b/>
                <w:bCs/>
                <w:color w:val="000000"/>
                <w:sz w:val="20"/>
                <w:szCs w:val="20"/>
              </w:rPr>
            </w:pPr>
          </w:p>
        </w:tc>
        <w:tc>
          <w:tcPr>
            <w:tcW w:w="741" w:type="pct"/>
            <w:tcBorders>
              <w:top w:val="nil"/>
              <w:left w:val="single" w:sz="4" w:space="0" w:color="auto"/>
              <w:bottom w:val="single" w:sz="4" w:space="0" w:color="auto"/>
              <w:right w:val="single" w:sz="4" w:space="0" w:color="auto"/>
            </w:tcBorders>
          </w:tcPr>
          <w:p w14:paraId="37073202" w14:textId="77777777" w:rsidR="00127828" w:rsidRPr="00127828" w:rsidRDefault="00127828" w:rsidP="009A3471">
            <w:pPr>
              <w:jc w:val="center"/>
              <w:rPr>
                <w:rFonts w:ascii="Geomanist" w:eastAsia="SimSun" w:hAnsi="Geomanist" w:cs="Arial"/>
                <w:b/>
                <w:bCs/>
                <w:color w:val="000000"/>
                <w:sz w:val="20"/>
                <w:szCs w:val="20"/>
              </w:rPr>
            </w:pPr>
          </w:p>
        </w:tc>
      </w:tr>
      <w:tr w:rsidR="00127828" w:rsidRPr="00127828" w14:paraId="3B590530" w14:textId="77777777" w:rsidTr="009A3471">
        <w:trPr>
          <w:trHeight w:val="300"/>
        </w:trPr>
        <w:tc>
          <w:tcPr>
            <w:tcW w:w="508" w:type="pct"/>
            <w:tcBorders>
              <w:top w:val="nil"/>
              <w:left w:val="single" w:sz="4" w:space="0" w:color="auto"/>
              <w:bottom w:val="single" w:sz="4" w:space="0" w:color="auto"/>
              <w:right w:val="single" w:sz="4" w:space="0" w:color="auto"/>
            </w:tcBorders>
            <w:shd w:val="clear" w:color="auto" w:fill="auto"/>
            <w:noWrap/>
            <w:vAlign w:val="center"/>
          </w:tcPr>
          <w:p w14:paraId="34E41EEF" w14:textId="77777777" w:rsidR="00127828" w:rsidRPr="00127828" w:rsidRDefault="00127828" w:rsidP="009A3471">
            <w:pPr>
              <w:jc w:val="center"/>
              <w:rPr>
                <w:rFonts w:ascii="Geomanist" w:eastAsia="SimSun" w:hAnsi="Geomanist" w:cs="Arial"/>
                <w:b/>
                <w:bCs/>
                <w:color w:val="000000"/>
                <w:sz w:val="20"/>
                <w:szCs w:val="20"/>
              </w:rPr>
            </w:pPr>
          </w:p>
        </w:tc>
        <w:tc>
          <w:tcPr>
            <w:tcW w:w="662" w:type="pct"/>
            <w:tcBorders>
              <w:top w:val="nil"/>
              <w:left w:val="nil"/>
              <w:bottom w:val="single" w:sz="4" w:space="0" w:color="auto"/>
              <w:right w:val="single" w:sz="4" w:space="0" w:color="auto"/>
            </w:tcBorders>
            <w:shd w:val="clear" w:color="auto" w:fill="auto"/>
            <w:noWrap/>
            <w:vAlign w:val="center"/>
          </w:tcPr>
          <w:p w14:paraId="2E8395E9" w14:textId="77777777" w:rsidR="00127828" w:rsidRPr="00127828" w:rsidRDefault="00127828" w:rsidP="009A3471">
            <w:pPr>
              <w:jc w:val="both"/>
              <w:rPr>
                <w:rFonts w:ascii="Geomanist" w:hAnsi="Geomanist" w:cs="Arial"/>
                <w:color w:val="000000"/>
                <w:sz w:val="20"/>
                <w:szCs w:val="20"/>
              </w:rPr>
            </w:pPr>
          </w:p>
        </w:tc>
        <w:tc>
          <w:tcPr>
            <w:tcW w:w="472" w:type="pct"/>
            <w:tcBorders>
              <w:top w:val="single" w:sz="4" w:space="0" w:color="auto"/>
              <w:left w:val="nil"/>
              <w:bottom w:val="single" w:sz="4" w:space="0" w:color="auto"/>
              <w:right w:val="single" w:sz="4" w:space="0" w:color="auto"/>
            </w:tcBorders>
          </w:tcPr>
          <w:p w14:paraId="091AD261" w14:textId="77777777" w:rsidR="00127828" w:rsidRPr="00127828" w:rsidRDefault="00127828" w:rsidP="009A3471">
            <w:pPr>
              <w:jc w:val="center"/>
              <w:rPr>
                <w:rFonts w:ascii="Geomanist" w:eastAsia="SimSun" w:hAnsi="Geomanist" w:cs="Arial"/>
                <w:b/>
                <w:bCs/>
                <w:color w:val="000000"/>
                <w:sz w:val="20"/>
                <w:szCs w:val="20"/>
              </w:rPr>
            </w:pPr>
          </w:p>
        </w:tc>
        <w:tc>
          <w:tcPr>
            <w:tcW w:w="654" w:type="pct"/>
            <w:tcBorders>
              <w:top w:val="nil"/>
              <w:left w:val="single" w:sz="4" w:space="0" w:color="auto"/>
              <w:bottom w:val="single" w:sz="4" w:space="0" w:color="auto"/>
              <w:right w:val="single" w:sz="4" w:space="0" w:color="auto"/>
            </w:tcBorders>
            <w:shd w:val="clear" w:color="auto" w:fill="auto"/>
            <w:noWrap/>
            <w:vAlign w:val="center"/>
          </w:tcPr>
          <w:p w14:paraId="650598B2" w14:textId="77777777" w:rsidR="00127828" w:rsidRPr="00127828" w:rsidRDefault="00127828" w:rsidP="009A3471">
            <w:pPr>
              <w:jc w:val="center"/>
              <w:rPr>
                <w:rFonts w:ascii="Geomanist" w:eastAsia="SimSun" w:hAnsi="Geomanist" w:cs="Arial"/>
                <w:b/>
                <w:bCs/>
                <w:color w:val="000000"/>
                <w:sz w:val="20"/>
                <w:szCs w:val="20"/>
              </w:rPr>
            </w:pPr>
          </w:p>
        </w:tc>
        <w:tc>
          <w:tcPr>
            <w:tcW w:w="549" w:type="pct"/>
            <w:tcBorders>
              <w:top w:val="nil"/>
              <w:left w:val="single" w:sz="4" w:space="0" w:color="auto"/>
              <w:bottom w:val="single" w:sz="4" w:space="0" w:color="auto"/>
              <w:right w:val="single" w:sz="4" w:space="0" w:color="auto"/>
            </w:tcBorders>
          </w:tcPr>
          <w:p w14:paraId="22BFCD1E" w14:textId="77777777" w:rsidR="00127828" w:rsidRPr="00127828" w:rsidRDefault="00127828" w:rsidP="009A3471">
            <w:pPr>
              <w:jc w:val="center"/>
              <w:rPr>
                <w:rFonts w:ascii="Geomanist" w:eastAsia="SimSun" w:hAnsi="Geomanist" w:cs="Arial"/>
                <w:b/>
                <w:bCs/>
                <w:color w:val="000000"/>
                <w:sz w:val="20"/>
                <w:szCs w:val="20"/>
              </w:rPr>
            </w:pPr>
          </w:p>
        </w:tc>
        <w:tc>
          <w:tcPr>
            <w:tcW w:w="588" w:type="pct"/>
            <w:tcBorders>
              <w:top w:val="nil"/>
              <w:left w:val="single" w:sz="4" w:space="0" w:color="auto"/>
              <w:bottom w:val="single" w:sz="4" w:space="0" w:color="auto"/>
              <w:right w:val="single" w:sz="4" w:space="0" w:color="auto"/>
            </w:tcBorders>
          </w:tcPr>
          <w:p w14:paraId="332CB351" w14:textId="77777777" w:rsidR="00127828" w:rsidRPr="00127828" w:rsidRDefault="00127828" w:rsidP="009A3471">
            <w:pPr>
              <w:jc w:val="center"/>
              <w:rPr>
                <w:rFonts w:ascii="Geomanist" w:eastAsia="SimSun" w:hAnsi="Geomanist" w:cs="Arial"/>
                <w:b/>
                <w:bCs/>
                <w:color w:val="000000"/>
                <w:sz w:val="20"/>
                <w:szCs w:val="20"/>
              </w:rPr>
            </w:pPr>
          </w:p>
        </w:tc>
        <w:tc>
          <w:tcPr>
            <w:tcW w:w="332" w:type="pct"/>
            <w:tcBorders>
              <w:top w:val="nil"/>
              <w:left w:val="single" w:sz="4" w:space="0" w:color="auto"/>
              <w:bottom w:val="single" w:sz="4" w:space="0" w:color="auto"/>
              <w:right w:val="single" w:sz="4" w:space="0" w:color="auto"/>
            </w:tcBorders>
          </w:tcPr>
          <w:p w14:paraId="54E805D6" w14:textId="77777777" w:rsidR="00127828" w:rsidRPr="00127828" w:rsidRDefault="00127828" w:rsidP="009A3471">
            <w:pPr>
              <w:jc w:val="center"/>
              <w:rPr>
                <w:rFonts w:ascii="Geomanist" w:eastAsia="SimSun" w:hAnsi="Geomanist" w:cs="Arial"/>
                <w:b/>
                <w:bCs/>
                <w:color w:val="000000"/>
                <w:sz w:val="20"/>
                <w:szCs w:val="20"/>
              </w:rPr>
            </w:pPr>
          </w:p>
        </w:tc>
        <w:tc>
          <w:tcPr>
            <w:tcW w:w="494" w:type="pct"/>
            <w:tcBorders>
              <w:top w:val="nil"/>
              <w:left w:val="single" w:sz="4" w:space="0" w:color="auto"/>
              <w:bottom w:val="single" w:sz="4" w:space="0" w:color="auto"/>
              <w:right w:val="single" w:sz="4" w:space="0" w:color="auto"/>
            </w:tcBorders>
          </w:tcPr>
          <w:p w14:paraId="6434D3A8" w14:textId="77777777" w:rsidR="00127828" w:rsidRPr="00127828" w:rsidRDefault="00127828" w:rsidP="009A3471">
            <w:pPr>
              <w:jc w:val="center"/>
              <w:rPr>
                <w:rFonts w:ascii="Geomanist" w:eastAsia="SimSun" w:hAnsi="Geomanist" w:cs="Arial"/>
                <w:b/>
                <w:bCs/>
                <w:color w:val="000000"/>
                <w:sz w:val="20"/>
                <w:szCs w:val="20"/>
              </w:rPr>
            </w:pPr>
          </w:p>
        </w:tc>
        <w:tc>
          <w:tcPr>
            <w:tcW w:w="741" w:type="pct"/>
            <w:tcBorders>
              <w:top w:val="nil"/>
              <w:left w:val="single" w:sz="4" w:space="0" w:color="auto"/>
              <w:bottom w:val="single" w:sz="4" w:space="0" w:color="auto"/>
              <w:right w:val="single" w:sz="4" w:space="0" w:color="auto"/>
            </w:tcBorders>
          </w:tcPr>
          <w:p w14:paraId="59A8C9F8" w14:textId="77777777" w:rsidR="00127828" w:rsidRPr="00127828" w:rsidRDefault="00127828" w:rsidP="009A3471">
            <w:pPr>
              <w:jc w:val="center"/>
              <w:rPr>
                <w:rFonts w:ascii="Geomanist" w:eastAsia="SimSun" w:hAnsi="Geomanist" w:cs="Arial"/>
                <w:b/>
                <w:bCs/>
                <w:color w:val="000000"/>
                <w:sz w:val="20"/>
                <w:szCs w:val="20"/>
              </w:rPr>
            </w:pPr>
          </w:p>
        </w:tc>
      </w:tr>
    </w:tbl>
    <w:p w14:paraId="75E554FD" w14:textId="77777777" w:rsidR="00127828" w:rsidRPr="00127828" w:rsidRDefault="00127828" w:rsidP="00127828">
      <w:pPr>
        <w:shd w:val="clear" w:color="auto" w:fill="FFFFFF"/>
        <w:contextualSpacing/>
        <w:jc w:val="both"/>
        <w:rPr>
          <w:rFonts w:ascii="Geomanist" w:hAnsi="Geomanist" w:cs="Arial"/>
          <w:b/>
          <w:sz w:val="22"/>
          <w:szCs w:val="22"/>
        </w:rPr>
      </w:pPr>
      <w:r w:rsidRPr="00127828">
        <w:rPr>
          <w:rFonts w:ascii="Geomanist" w:hAnsi="Geomanist" w:cs="Arial"/>
          <w:b/>
          <w:sz w:val="22"/>
          <w:szCs w:val="22"/>
        </w:rPr>
        <w:t xml:space="preserve">NOTAS: </w:t>
      </w:r>
      <w:r w:rsidRPr="00127828">
        <w:rPr>
          <w:rFonts w:ascii="Geomanist" w:hAnsi="Geomanist" w:cs="Arial"/>
          <w:sz w:val="22"/>
          <w:szCs w:val="22"/>
        </w:rPr>
        <w:t xml:space="preserve">REQUISITAR LOS ESPACIOS VACÍOS.  </w:t>
      </w:r>
    </w:p>
    <w:p w14:paraId="79FA7620" w14:textId="77777777" w:rsidR="00127828" w:rsidRPr="00127828" w:rsidRDefault="00127828" w:rsidP="00127828">
      <w:pPr>
        <w:shd w:val="clear" w:color="auto" w:fill="FFFFFF"/>
        <w:contextualSpacing/>
        <w:jc w:val="both"/>
        <w:rPr>
          <w:rFonts w:ascii="Geomanist" w:hAnsi="Geomanist" w:cs="Arial"/>
          <w:sz w:val="22"/>
          <w:szCs w:val="22"/>
        </w:rPr>
      </w:pPr>
      <w:r w:rsidRPr="00127828">
        <w:rPr>
          <w:rFonts w:ascii="Geomanist" w:hAnsi="Geomanist" w:cs="Arial"/>
          <w:sz w:val="22"/>
          <w:szCs w:val="22"/>
        </w:rPr>
        <w:t>De conformidad con lo dispuesto por el numeral 29 del “ACUERDO POR EL QUE SE ESTABLECEN LAS DISPOSICIONES QUE DEBERÁN OBSERVAR PARA LA UTILIZACIÓN DEL SISTEMA ELECTRÓNICO DE INFORMACIÓN PÚBLICA GUBERNAMENTAL, DENOMINADO COMPRANET”, acepto que, en caso de que el archivo electrónico en el que se contengan las proposiciones y/o demás información no pueda abrirse por tener algún virus informático o por cualquier otra causa ajena a la entidad, éstas se tendrán como no presentadas.”</w:t>
      </w:r>
    </w:p>
    <w:p w14:paraId="1892B286" w14:textId="77777777" w:rsidR="00127828" w:rsidRPr="00127828" w:rsidRDefault="00127828" w:rsidP="00127828">
      <w:pPr>
        <w:shd w:val="clear" w:color="auto" w:fill="FFFFFF"/>
        <w:contextualSpacing/>
        <w:jc w:val="both"/>
        <w:rPr>
          <w:rFonts w:ascii="Geomanist" w:hAnsi="Geomanist" w:cs="Arial"/>
          <w:sz w:val="22"/>
          <w:szCs w:val="22"/>
        </w:rPr>
      </w:pPr>
    </w:p>
    <w:p w14:paraId="4ED76CC3" w14:textId="77777777" w:rsidR="00127828" w:rsidRPr="00127828" w:rsidRDefault="00127828" w:rsidP="00127828">
      <w:pPr>
        <w:shd w:val="clear" w:color="auto" w:fill="FFFFFF"/>
        <w:contextualSpacing/>
        <w:jc w:val="both"/>
        <w:rPr>
          <w:rFonts w:ascii="Geomanist" w:hAnsi="Geomanist" w:cs="Arial"/>
          <w:sz w:val="22"/>
          <w:szCs w:val="22"/>
        </w:rPr>
      </w:pPr>
      <w:r w:rsidRPr="00127828">
        <w:rPr>
          <w:rFonts w:ascii="Geomanist" w:hAnsi="Geomanist" w:cs="Arial"/>
          <w:sz w:val="22"/>
          <w:szCs w:val="22"/>
        </w:rPr>
        <w:t>En el caso que el IMSS me otorgue la demanda solicitada, me obligo en nombre de mi representada a suscribir el contrato que se derive conforme a lo establecido en el Anexo Técnico y los Términos y Condiciones, establecidos en este procedimiento de contratación.</w:t>
      </w:r>
    </w:p>
    <w:p w14:paraId="39744384" w14:textId="77777777" w:rsidR="00127828" w:rsidRPr="00127828" w:rsidRDefault="00127828" w:rsidP="00127828">
      <w:pPr>
        <w:shd w:val="clear" w:color="auto" w:fill="FFFFFF"/>
        <w:contextualSpacing/>
        <w:jc w:val="both"/>
        <w:rPr>
          <w:rFonts w:ascii="Geomanist" w:hAnsi="Geomanist" w:cs="Arial"/>
          <w:sz w:val="22"/>
          <w:szCs w:val="22"/>
        </w:rPr>
      </w:pPr>
    </w:p>
    <w:p w14:paraId="3C4EEE27" w14:textId="77777777" w:rsidR="00127828" w:rsidRPr="00127828" w:rsidRDefault="00127828" w:rsidP="00127828">
      <w:pPr>
        <w:shd w:val="clear" w:color="auto" w:fill="FFFFFF"/>
        <w:contextualSpacing/>
        <w:jc w:val="both"/>
        <w:rPr>
          <w:rFonts w:ascii="Geomanist" w:hAnsi="Geomanist" w:cs="Arial"/>
          <w:sz w:val="22"/>
          <w:szCs w:val="22"/>
        </w:rPr>
      </w:pPr>
      <w:r w:rsidRPr="00127828">
        <w:rPr>
          <w:rFonts w:ascii="Geomanist" w:eastAsia="SimSun" w:hAnsi="Geomanist" w:cs="Arial"/>
          <w:color w:val="000000"/>
          <w:sz w:val="22"/>
          <w:szCs w:val="22"/>
        </w:rPr>
        <w:t>Manifiesto Bajo Protesta de Decir Verdad, que los productos ofertados se ajustan, exacta y cabalmente a la descripción solicitada en el presente procedimiento de contratación.</w:t>
      </w:r>
    </w:p>
    <w:p w14:paraId="3B1327C8" w14:textId="77777777" w:rsidR="00127828" w:rsidRPr="00127828" w:rsidRDefault="00127828" w:rsidP="00127828">
      <w:pPr>
        <w:shd w:val="clear" w:color="auto" w:fill="FFFFFF"/>
        <w:contextualSpacing/>
        <w:jc w:val="both"/>
        <w:rPr>
          <w:rFonts w:ascii="Geomanist" w:hAnsi="Geomanist" w:cs="Arial"/>
          <w:sz w:val="22"/>
          <w:szCs w:val="22"/>
        </w:rPr>
      </w:pPr>
    </w:p>
    <w:p w14:paraId="68EA06C9" w14:textId="77777777" w:rsidR="00127828" w:rsidRPr="00127828" w:rsidRDefault="00127828" w:rsidP="00127828">
      <w:pPr>
        <w:jc w:val="center"/>
        <w:rPr>
          <w:rFonts w:ascii="Geomanist" w:eastAsia="SimSun" w:hAnsi="Geomanist" w:cs="Arial"/>
          <w:b/>
          <w:sz w:val="22"/>
          <w:szCs w:val="22"/>
        </w:rPr>
      </w:pPr>
      <w:r w:rsidRPr="00127828">
        <w:rPr>
          <w:rFonts w:ascii="Geomanist" w:eastAsia="SimSun" w:hAnsi="Geomanist" w:cs="Arial"/>
          <w:sz w:val="22"/>
          <w:szCs w:val="22"/>
          <w:lang w:eastAsia="ar-SA"/>
        </w:rPr>
        <w:t>A T E N T A M E N T E</w:t>
      </w:r>
    </w:p>
    <w:p w14:paraId="5325581F" w14:textId="77777777" w:rsidR="00127828" w:rsidRDefault="00127828" w:rsidP="00127828">
      <w:pPr>
        <w:snapToGrid w:val="0"/>
        <w:jc w:val="center"/>
        <w:rPr>
          <w:rFonts w:ascii="Geomanist" w:eastAsia="SimSun" w:hAnsi="Geomanist" w:cs="Arial"/>
          <w:sz w:val="22"/>
          <w:szCs w:val="22"/>
          <w:lang w:eastAsia="ar-SA"/>
        </w:rPr>
      </w:pPr>
    </w:p>
    <w:p w14:paraId="751332C5" w14:textId="77777777" w:rsidR="00127828" w:rsidRPr="00127828" w:rsidRDefault="00127828" w:rsidP="00127828">
      <w:pPr>
        <w:snapToGrid w:val="0"/>
        <w:jc w:val="center"/>
        <w:rPr>
          <w:rFonts w:ascii="Geomanist" w:eastAsia="SimSun" w:hAnsi="Geomanist" w:cs="Arial"/>
          <w:sz w:val="22"/>
          <w:szCs w:val="22"/>
          <w:lang w:eastAsia="ar-SA"/>
        </w:rPr>
      </w:pPr>
      <w:r w:rsidRPr="00127828">
        <w:rPr>
          <w:rFonts w:ascii="Geomanist" w:eastAsia="SimSun" w:hAnsi="Geomanist" w:cs="Arial"/>
          <w:sz w:val="22"/>
          <w:szCs w:val="22"/>
          <w:lang w:eastAsia="ar-SA"/>
        </w:rPr>
        <w:t>Representante Legal</w:t>
      </w:r>
    </w:p>
    <w:p w14:paraId="7C8FA307" w14:textId="77777777" w:rsidR="00127828" w:rsidRPr="00127828" w:rsidRDefault="00127828" w:rsidP="00127828">
      <w:pPr>
        <w:rPr>
          <w:rFonts w:ascii="Geomanist" w:eastAsia="Calibri" w:hAnsi="Geomanist"/>
          <w:b/>
          <w:sz w:val="22"/>
          <w:szCs w:val="22"/>
        </w:rPr>
      </w:pPr>
    </w:p>
    <w:sectPr w:rsidR="00127828" w:rsidRPr="00127828" w:rsidSect="0040678F">
      <w:headerReference w:type="default" r:id="rId12"/>
      <w:footerReference w:type="default" r:id="rId13"/>
      <w:pgSz w:w="12240" w:h="15840"/>
      <w:pgMar w:top="2342" w:right="104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8EB65" w14:textId="77777777" w:rsidR="00A51ADF" w:rsidRDefault="00A51ADF" w:rsidP="00A73D65">
      <w:r>
        <w:separator/>
      </w:r>
    </w:p>
  </w:endnote>
  <w:endnote w:type="continuationSeparator" w:id="0">
    <w:p w14:paraId="4C83FA85" w14:textId="77777777" w:rsidR="00A51ADF" w:rsidRDefault="00A51ADF"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Yu Mincho">
    <w:altName w:val="MS PMincho"/>
    <w:panose1 w:val="00000000000000000000"/>
    <w:charset w:val="80"/>
    <w:family w:val="roman"/>
    <w:notTrueType/>
    <w:pitch w:val="default"/>
  </w:font>
  <w:font w:name="Montserrat">
    <w:altName w:val="Calibri"/>
    <w:panose1 w:val="00000500000000000000"/>
    <w:charset w:val="00"/>
    <w:family w:val="auto"/>
    <w:pitch w:val="variable"/>
    <w:sig w:usb0="2000020F" w:usb1="00000003" w:usb2="00000000" w:usb3="00000000" w:csb0="00000197" w:csb1="00000000"/>
  </w:font>
  <w:font w:name="Geomanist">
    <w:altName w:val="Calibri"/>
    <w:panose1 w:val="02000503000000020004"/>
    <w:charset w:val="00"/>
    <w:family w:val="modern"/>
    <w:notTrueType/>
    <w:pitch w:val="variable"/>
    <w:sig w:usb0="A000002F" w:usb1="1000004A" w:usb2="00000000" w:usb3="00000000" w:csb0="00000193" w:csb1="00000000"/>
  </w:font>
  <w:font w:name="SimSun">
    <w:altName w:val="宋体"/>
    <w:panose1 w:val="02010600030101010101"/>
    <w:charset w:val="86"/>
    <w:family w:val="auto"/>
    <w:notTrueType/>
    <w:pitch w:val="variable"/>
    <w:sig w:usb0="00000001" w:usb1="080E0000" w:usb2="00000010" w:usb3="00000000" w:csb0="00040000" w:csb1="00000000"/>
  </w:font>
  <w:font w:name="Geomanist Medium">
    <w:panose1 w:val="00000000000000000000"/>
    <w:charset w:val="00"/>
    <w:family w:val="modern"/>
    <w:notTrueType/>
    <w:pitch w:val="variable"/>
    <w:sig w:usb0="A000002F" w:usb1="1000004A" w:usb2="00000000" w:usb3="00000000" w:csb0="00000193"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91D03" w14:textId="16CC5C64" w:rsidR="00A73D65" w:rsidRDefault="000F5B74">
    <w:pPr>
      <w:pStyle w:val="Piedepgina"/>
    </w:pPr>
    <w:r>
      <w:rPr>
        <w:noProof/>
        <w:lang w:val="es-MX" w:eastAsia="es-MX"/>
      </w:rPr>
      <mc:AlternateContent>
        <mc:Choice Requires="wps">
          <w:drawing>
            <wp:anchor distT="0" distB="0" distL="114300" distR="114300" simplePos="0" relativeHeight="251656192" behindDoc="0" locked="0" layoutInCell="1" allowOverlap="1" wp14:anchorId="391FC72E" wp14:editId="41BC6572">
              <wp:simplePos x="0" y="0"/>
              <wp:positionH relativeFrom="column">
                <wp:posOffset>-213360</wp:posOffset>
              </wp:positionH>
              <wp:positionV relativeFrom="paragraph">
                <wp:posOffset>-145415</wp:posOffset>
              </wp:positionV>
              <wp:extent cx="5372100" cy="294640"/>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372100" cy="294640"/>
                      </a:xfrm>
                      <a:prstGeom prst="rect">
                        <a:avLst/>
                      </a:prstGeom>
                      <a:noFill/>
                      <a:ln w="6350">
                        <a:noFill/>
                      </a:ln>
                    </wps:spPr>
                    <wps:txbx>
                      <w:txbxContent>
                        <w:p w14:paraId="2DDF4581" w14:textId="77777777" w:rsidR="00D86BA3" w:rsidRPr="00D86BA3" w:rsidRDefault="00D86BA3" w:rsidP="00D86BA3">
                          <w:pPr>
                            <w:jc w:val="center"/>
                            <w:rPr>
                              <w:rFonts w:ascii="Geomanist Medium" w:hAnsi="Geomanist Medium"/>
                              <w:color w:val="4D192A"/>
                              <w:sz w:val="13"/>
                              <w:szCs w:val="13"/>
                            </w:rPr>
                          </w:pPr>
                          <w:r w:rsidRPr="00D86BA3">
                            <w:rPr>
                              <w:rFonts w:ascii="Geomanist Medium" w:hAnsi="Geomanist Medium"/>
                              <w:color w:val="4D192A"/>
                              <w:sz w:val="13"/>
                              <w:szCs w:val="13"/>
                            </w:rPr>
                            <w:t>Av. Cuauhtémoc #33 Col. Doctores -Edificio Anexo Hospital de Oftalmología, C.M.N. S XXI,  Alcaldía Cuauhtémoc, C. P. 06720,</w:t>
                          </w:r>
                        </w:p>
                        <w:p w14:paraId="697A37E8" w14:textId="611DF060" w:rsidR="00D86BA3" w:rsidRPr="00101C8A" w:rsidRDefault="00D86BA3" w:rsidP="00D86BA3">
                          <w:pPr>
                            <w:jc w:val="center"/>
                            <w:rPr>
                              <w:rFonts w:ascii="Geomanist Medium" w:hAnsi="Geomanist Medium"/>
                              <w:color w:val="4D192A"/>
                              <w:sz w:val="13"/>
                              <w:szCs w:val="13"/>
                              <w:lang w:val="en-US"/>
                            </w:rPr>
                          </w:pPr>
                          <w:r w:rsidRPr="00101C8A">
                            <w:rPr>
                              <w:rFonts w:ascii="Geomanist Medium" w:hAnsi="Geomanist Medium"/>
                              <w:color w:val="4D192A"/>
                              <w:sz w:val="13"/>
                              <w:szCs w:val="13"/>
                              <w:lang w:val="en-US"/>
                            </w:rPr>
                            <w:t>CDMX. Tel. (55) 5726 6900, Ext. 21865 www.imss.gob.mx</w:t>
                          </w:r>
                        </w:p>
                        <w:p w14:paraId="18D71277" w14:textId="77777777" w:rsidR="00B87C85" w:rsidRPr="00D86BA3" w:rsidRDefault="00B87C85" w:rsidP="000F5B74">
                          <w:pPr>
                            <w:jc w:val="center"/>
                            <w:rPr>
                              <w:sz w:val="13"/>
                              <w:szCs w:val="13"/>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7" type="#_x0000_t202" style="position:absolute;margin-left:-16.8pt;margin-top:-11.45pt;width:423pt;height:23.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" filled="f" stroked="f" strokeweight=".5pt">
              <v:textbox>
                <w:txbxContent>
                  <w:p w14:paraId="2DDF4581" w14:textId="77777777" w:rsidR="00D86BA3" w:rsidRPr="00D86BA3" w:rsidRDefault="00D86BA3" w:rsidP="00D86BA3">
                    <w:pPr>
                      <w:jc w:val="center"/>
                      <w:rPr>
                        <w:rFonts w:ascii="Geomanist Medium" w:hAnsi="Geomanist Medium"/>
                        <w:color w:val="4D192A"/>
                        <w:sz w:val="13"/>
                        <w:szCs w:val="13"/>
                      </w:rPr>
                    </w:pPr>
                    <w:r w:rsidRPr="00D86BA3">
                      <w:rPr>
                        <w:rFonts w:ascii="Geomanist Medium" w:hAnsi="Geomanist Medium"/>
                        <w:color w:val="4D192A"/>
                        <w:sz w:val="13"/>
                        <w:szCs w:val="13"/>
                      </w:rPr>
                      <w:t>Av. Cuauhtémoc #33 Col. Doctores -Edificio Anexo Hospital de Oftalmología, C.M.N. S XXI,  Alcaldía Cuauhtémoc, C. P. 06720,</w:t>
                    </w:r>
                  </w:p>
                  <w:p w14:paraId="697A37E8" w14:textId="611DF060" w:rsidR="00D86BA3" w:rsidRPr="00101C8A" w:rsidRDefault="00D86BA3" w:rsidP="00D86BA3">
                    <w:pPr>
                      <w:jc w:val="center"/>
                      <w:rPr>
                        <w:rFonts w:ascii="Geomanist Medium" w:hAnsi="Geomanist Medium"/>
                        <w:color w:val="4D192A"/>
                        <w:sz w:val="13"/>
                        <w:szCs w:val="13"/>
                        <w:lang w:val="en-US"/>
                      </w:rPr>
                    </w:pPr>
                    <w:r w:rsidRPr="00101C8A">
                      <w:rPr>
                        <w:rFonts w:ascii="Geomanist Medium" w:hAnsi="Geomanist Medium"/>
                        <w:color w:val="4D192A"/>
                        <w:sz w:val="13"/>
                        <w:szCs w:val="13"/>
                        <w:lang w:val="en-US"/>
                      </w:rPr>
                      <w:t>CDMX. Tel. (55) 5726 6900, Ext. 21865 www.imss.gob.mx</w:t>
                    </w:r>
                  </w:p>
                  <w:p w14:paraId="18D71277" w14:textId="77777777" w:rsidR="00B87C85" w:rsidRPr="00D86BA3" w:rsidRDefault="00B87C85" w:rsidP="000F5B74">
                    <w:pPr>
                      <w:jc w:val="center"/>
                      <w:rPr>
                        <w:sz w:val="13"/>
                        <w:szCs w:val="13"/>
                        <w:lang w:val="en-US"/>
                      </w:rPr>
                    </w:pPr>
                  </w:p>
                </w:txbxContent>
              </v:textbox>
            </v:shape>
          </w:pict>
        </mc:Fallback>
      </mc:AlternateContent>
    </w:r>
    <w:del w:id="1" w:author="Itzel Isaura Baca Ibarra" w:date="2024-11-11T13:35:00Z">
      <w:r w:rsidDel="00F37BDF">
        <w:rPr>
          <w:noProof/>
          <w:lang w:val="es-MX" w:eastAsia="es-MX"/>
        </w:rPr>
        <mc:AlternateContent>
          <mc:Choice Requires="wps">
            <w:drawing>
              <wp:anchor distT="0" distB="0" distL="114300" distR="114300" simplePos="0" relativeHeight="251660288" behindDoc="0" locked="0" layoutInCell="1" allowOverlap="1" wp14:anchorId="3AB611B6" wp14:editId="388C6DBE">
                <wp:simplePos x="0" y="0"/>
                <wp:positionH relativeFrom="column">
                  <wp:posOffset>1986915</wp:posOffset>
                </wp:positionH>
                <wp:positionV relativeFrom="paragraph">
                  <wp:posOffset>197485</wp:posOffset>
                </wp:positionV>
                <wp:extent cx="1165225" cy="209550"/>
                <wp:effectExtent l="0" t="0" r="0" b="0"/>
                <wp:wrapNone/>
                <wp:docPr id="1317256523" name="Cuadro de texto 3"/>
                <wp:cNvGraphicFramePr/>
                <a:graphic xmlns:a="http://schemas.openxmlformats.org/drawingml/2006/main">
                  <a:graphicData uri="http://schemas.microsoft.com/office/word/2010/wordprocessingShape">
                    <wps:wsp>
                      <wps:cNvSpPr txBox="1"/>
                      <wps:spPr>
                        <a:xfrm>
                          <a:off x="0" y="0"/>
                          <a:ext cx="1165225" cy="209550"/>
                        </a:xfrm>
                        <a:prstGeom prst="rect">
                          <a:avLst/>
                        </a:prstGeom>
                        <a:noFill/>
                        <a:ln w="6350">
                          <a:noFill/>
                        </a:ln>
                      </wps:spPr>
                      <wps:txbx>
                        <w:txbxContent>
                          <w:p w14:paraId="46BE186C" w14:textId="0279FDFE" w:rsidR="000F5B74" w:rsidRPr="005C25F3" w:rsidRDefault="000F5B74" w:rsidP="000F5B74">
                            <w:pPr>
                              <w:jc w:val="center"/>
                              <w:rPr>
                                <w:rFonts w:ascii="Geomanist Medium" w:hAnsi="Geomanist Medium"/>
                                <w:color w:val="4D192A"/>
                                <w:sz w:val="13"/>
                                <w:szCs w:val="13"/>
                              </w:rPr>
                            </w:pPr>
                            <w:r w:rsidRPr="000F5B74">
                              <w:rPr>
                                <w:rFonts w:ascii="Geomanist Medium" w:hAnsi="Geomanist Medium"/>
                                <w:color w:val="4D192A"/>
                                <w:sz w:val="13"/>
                                <w:szCs w:val="13"/>
                              </w:rPr>
                              <w:t xml:space="preserve">Página </w:t>
                            </w:r>
                            <w:r w:rsidRPr="000F5B74">
                              <w:rPr>
                                <w:rFonts w:ascii="Geomanist Medium" w:hAnsi="Geomanist Medium"/>
                                <w:b/>
                                <w:bCs/>
                                <w:color w:val="4D192A"/>
                                <w:sz w:val="13"/>
                                <w:szCs w:val="13"/>
                              </w:rPr>
                              <w:fldChar w:fldCharType="begin"/>
                            </w:r>
                            <w:r w:rsidRPr="000F5B74">
                              <w:rPr>
                                <w:rFonts w:ascii="Geomanist Medium" w:hAnsi="Geomanist Medium"/>
                                <w:b/>
                                <w:bCs/>
                                <w:color w:val="4D192A"/>
                                <w:sz w:val="13"/>
                                <w:szCs w:val="13"/>
                              </w:rPr>
                              <w:instrText>PAGE  \* Arabic  \* MERGEFORMAT</w:instrText>
                            </w:r>
                            <w:r w:rsidRPr="000F5B74">
                              <w:rPr>
                                <w:rFonts w:ascii="Geomanist Medium" w:hAnsi="Geomanist Medium"/>
                                <w:b/>
                                <w:bCs/>
                                <w:color w:val="4D192A"/>
                                <w:sz w:val="13"/>
                                <w:szCs w:val="13"/>
                              </w:rPr>
                              <w:fldChar w:fldCharType="separate"/>
                            </w:r>
                            <w:r w:rsidR="004F3568">
                              <w:rPr>
                                <w:rFonts w:ascii="Geomanist Medium" w:hAnsi="Geomanist Medium"/>
                                <w:b/>
                                <w:bCs/>
                                <w:noProof/>
                                <w:color w:val="4D192A"/>
                                <w:sz w:val="13"/>
                                <w:szCs w:val="13"/>
                              </w:rPr>
                              <w:t>6</w:t>
                            </w:r>
                            <w:r w:rsidRPr="000F5B74">
                              <w:rPr>
                                <w:rFonts w:ascii="Geomanist Medium" w:hAnsi="Geomanist Medium"/>
                                <w:b/>
                                <w:bCs/>
                                <w:color w:val="4D192A"/>
                                <w:sz w:val="13"/>
                                <w:szCs w:val="13"/>
                              </w:rPr>
                              <w:fldChar w:fldCharType="end"/>
                            </w:r>
                            <w:r w:rsidRPr="000F5B74">
                              <w:rPr>
                                <w:rFonts w:ascii="Geomanist Medium" w:hAnsi="Geomanist Medium"/>
                                <w:color w:val="4D192A"/>
                                <w:sz w:val="13"/>
                                <w:szCs w:val="13"/>
                              </w:rPr>
                              <w:t xml:space="preserve"> de </w:t>
                            </w:r>
                            <w:r w:rsidR="00F37BDF">
                              <w:rPr>
                                <w:rFonts w:ascii="Geomanist Medium" w:hAnsi="Geomanist Medium"/>
                                <w:b/>
                                <w:bCs/>
                                <w:color w:val="4D192A"/>
                                <w:sz w:val="13"/>
                                <w:szCs w:val="13"/>
                              </w:rPr>
                              <w:fldChar w:fldCharType="begin"/>
                            </w:r>
                            <w:r w:rsidR="00F37BDF">
                              <w:rPr>
                                <w:rFonts w:ascii="Geomanist Medium" w:hAnsi="Geomanist Medium"/>
                                <w:b/>
                                <w:bCs/>
                                <w:color w:val="4D192A"/>
                                <w:sz w:val="13"/>
                                <w:szCs w:val="13"/>
                              </w:rPr>
                              <w:instrText xml:space="preserve"> NUMPAGES  \* Arabic  \* MERGEFORMAT </w:instrText>
                            </w:r>
                            <w:r w:rsidR="00F37BDF">
                              <w:rPr>
                                <w:rFonts w:ascii="Geomanist Medium" w:hAnsi="Geomanist Medium"/>
                                <w:b/>
                                <w:bCs/>
                                <w:color w:val="4D192A"/>
                                <w:sz w:val="13"/>
                                <w:szCs w:val="13"/>
                              </w:rPr>
                              <w:fldChar w:fldCharType="separate"/>
                            </w:r>
                            <w:r w:rsidR="004F3568">
                              <w:rPr>
                                <w:rFonts w:ascii="Geomanist Medium" w:hAnsi="Geomanist Medium"/>
                                <w:b/>
                                <w:bCs/>
                                <w:noProof/>
                                <w:color w:val="4D192A"/>
                                <w:sz w:val="13"/>
                                <w:szCs w:val="13"/>
                              </w:rPr>
                              <w:t>6</w:t>
                            </w:r>
                            <w:r w:rsidR="00F37BDF">
                              <w:rPr>
                                <w:rFonts w:ascii="Geomanist Medium" w:hAnsi="Geomanist Medium"/>
                                <w:b/>
                                <w:bCs/>
                                <w:color w:val="4D192A"/>
                                <w:sz w:val="13"/>
                                <w:szCs w:val="13"/>
                              </w:rPr>
                              <w:fldChar w:fldCharType="end"/>
                            </w:r>
                          </w:p>
                          <w:p w14:paraId="05BBCA38" w14:textId="77777777" w:rsidR="000F5B74" w:rsidRPr="005C25F3" w:rsidRDefault="000F5B74" w:rsidP="000F5B74">
                            <w:pPr>
                              <w:jc w:val="cente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56.45pt;margin-top:15.55pt;width:91.7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" filled="f" stroked="f" strokeweight=".5pt">
                <v:textbox>
                  <w:txbxContent>
                    <w:p w14:paraId="46BE186C" w14:textId="0279FDFE" w:rsidR="000F5B74" w:rsidRPr="005C25F3" w:rsidRDefault="000F5B74" w:rsidP="000F5B74">
                      <w:pPr>
                        <w:jc w:val="center"/>
                        <w:rPr>
                          <w:rFonts w:ascii="Geomanist Medium" w:hAnsi="Geomanist Medium"/>
                          <w:color w:val="4D192A"/>
                          <w:sz w:val="13"/>
                          <w:szCs w:val="13"/>
                        </w:rPr>
                      </w:pPr>
                      <w:r w:rsidRPr="000F5B74">
                        <w:rPr>
                          <w:rFonts w:ascii="Geomanist Medium" w:hAnsi="Geomanist Medium"/>
                          <w:color w:val="4D192A"/>
                          <w:sz w:val="13"/>
                          <w:szCs w:val="13"/>
                        </w:rPr>
                        <w:t xml:space="preserve">Página </w:t>
                      </w:r>
                      <w:r w:rsidRPr="000F5B74">
                        <w:rPr>
                          <w:rFonts w:ascii="Geomanist Medium" w:hAnsi="Geomanist Medium"/>
                          <w:b/>
                          <w:bCs/>
                          <w:color w:val="4D192A"/>
                          <w:sz w:val="13"/>
                          <w:szCs w:val="13"/>
                        </w:rPr>
                        <w:fldChar w:fldCharType="begin"/>
                      </w:r>
                      <w:r w:rsidRPr="000F5B74">
                        <w:rPr>
                          <w:rFonts w:ascii="Geomanist Medium" w:hAnsi="Geomanist Medium"/>
                          <w:b/>
                          <w:bCs/>
                          <w:color w:val="4D192A"/>
                          <w:sz w:val="13"/>
                          <w:szCs w:val="13"/>
                        </w:rPr>
                        <w:instrText>PAGE  \* Arabic  \* MERGEFORMAT</w:instrText>
                      </w:r>
                      <w:r w:rsidRPr="000F5B74">
                        <w:rPr>
                          <w:rFonts w:ascii="Geomanist Medium" w:hAnsi="Geomanist Medium"/>
                          <w:b/>
                          <w:bCs/>
                          <w:color w:val="4D192A"/>
                          <w:sz w:val="13"/>
                          <w:szCs w:val="13"/>
                        </w:rPr>
                        <w:fldChar w:fldCharType="separate"/>
                      </w:r>
                      <w:r w:rsidR="004F3568">
                        <w:rPr>
                          <w:rFonts w:ascii="Geomanist Medium" w:hAnsi="Geomanist Medium"/>
                          <w:b/>
                          <w:bCs/>
                          <w:noProof/>
                          <w:color w:val="4D192A"/>
                          <w:sz w:val="13"/>
                          <w:szCs w:val="13"/>
                        </w:rPr>
                        <w:t>6</w:t>
                      </w:r>
                      <w:r w:rsidRPr="000F5B74">
                        <w:rPr>
                          <w:rFonts w:ascii="Geomanist Medium" w:hAnsi="Geomanist Medium"/>
                          <w:b/>
                          <w:bCs/>
                          <w:color w:val="4D192A"/>
                          <w:sz w:val="13"/>
                          <w:szCs w:val="13"/>
                        </w:rPr>
                        <w:fldChar w:fldCharType="end"/>
                      </w:r>
                      <w:r w:rsidRPr="000F5B74">
                        <w:rPr>
                          <w:rFonts w:ascii="Geomanist Medium" w:hAnsi="Geomanist Medium"/>
                          <w:color w:val="4D192A"/>
                          <w:sz w:val="13"/>
                          <w:szCs w:val="13"/>
                        </w:rPr>
                        <w:t xml:space="preserve"> de </w:t>
                      </w:r>
                      <w:r w:rsidR="00F37BDF">
                        <w:rPr>
                          <w:rFonts w:ascii="Geomanist Medium" w:hAnsi="Geomanist Medium"/>
                          <w:b/>
                          <w:bCs/>
                          <w:color w:val="4D192A"/>
                          <w:sz w:val="13"/>
                          <w:szCs w:val="13"/>
                        </w:rPr>
                        <w:fldChar w:fldCharType="begin"/>
                      </w:r>
                      <w:r w:rsidR="00F37BDF">
                        <w:rPr>
                          <w:rFonts w:ascii="Geomanist Medium" w:hAnsi="Geomanist Medium"/>
                          <w:b/>
                          <w:bCs/>
                          <w:color w:val="4D192A"/>
                          <w:sz w:val="13"/>
                          <w:szCs w:val="13"/>
                        </w:rPr>
                        <w:instrText xml:space="preserve"> NUMPAGES  \* Arabic  \* MERGEFORMAT </w:instrText>
                      </w:r>
                      <w:r w:rsidR="00F37BDF">
                        <w:rPr>
                          <w:rFonts w:ascii="Geomanist Medium" w:hAnsi="Geomanist Medium"/>
                          <w:b/>
                          <w:bCs/>
                          <w:color w:val="4D192A"/>
                          <w:sz w:val="13"/>
                          <w:szCs w:val="13"/>
                        </w:rPr>
                        <w:fldChar w:fldCharType="separate"/>
                      </w:r>
                      <w:r w:rsidR="004F3568">
                        <w:rPr>
                          <w:rFonts w:ascii="Geomanist Medium" w:hAnsi="Geomanist Medium"/>
                          <w:b/>
                          <w:bCs/>
                          <w:noProof/>
                          <w:color w:val="4D192A"/>
                          <w:sz w:val="13"/>
                          <w:szCs w:val="13"/>
                        </w:rPr>
                        <w:t>6</w:t>
                      </w:r>
                      <w:r w:rsidR="00F37BDF">
                        <w:rPr>
                          <w:rFonts w:ascii="Geomanist Medium" w:hAnsi="Geomanist Medium"/>
                          <w:b/>
                          <w:bCs/>
                          <w:color w:val="4D192A"/>
                          <w:sz w:val="13"/>
                          <w:szCs w:val="13"/>
                        </w:rPr>
                        <w:fldChar w:fldCharType="end"/>
                      </w:r>
                    </w:p>
                    <w:p w14:paraId="05BBCA38" w14:textId="77777777" w:rsidR="000F5B74" w:rsidRPr="005C25F3" w:rsidRDefault="000F5B74" w:rsidP="000F5B74">
                      <w:pPr>
                        <w:jc w:val="center"/>
                        <w:rPr>
                          <w:sz w:val="13"/>
                          <w:szCs w:val="13"/>
                        </w:rPr>
                      </w:pPr>
                    </w:p>
                  </w:txbxContent>
                </v:textbox>
              </v:shape>
            </w:pict>
          </mc:Fallback>
        </mc:AlternateContent>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2A4970" w14:textId="77777777" w:rsidR="00A51ADF" w:rsidRDefault="00A51ADF" w:rsidP="00A73D65">
      <w:r>
        <w:separator/>
      </w:r>
    </w:p>
  </w:footnote>
  <w:footnote w:type="continuationSeparator" w:id="0">
    <w:p w14:paraId="6F9C7F28" w14:textId="77777777" w:rsidR="00A51ADF" w:rsidRDefault="00A51ADF" w:rsidP="00A7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1E181" w14:textId="645F15BB" w:rsidR="00A73D65" w:rsidRDefault="00FA1218" w:rsidP="00B62584">
    <w:pPr>
      <w:pStyle w:val="Encabezado"/>
      <w:tabs>
        <w:tab w:val="clear" w:pos="4419"/>
        <w:tab w:val="clear" w:pos="8838"/>
        <w:tab w:val="left" w:pos="750"/>
      </w:tabs>
    </w:pPr>
    <w:r>
      <w:rPr>
        <w:noProof/>
        <w:lang w:val="es-MX" w:eastAsia="es-MX"/>
      </w:rPr>
      <w:drawing>
        <wp:anchor distT="0" distB="0" distL="114300" distR="114300" simplePos="0" relativeHeight="251658240" behindDoc="1" locked="0" layoutInCell="1" allowOverlap="1" wp14:anchorId="45888DF5" wp14:editId="5B4A8F6A">
          <wp:simplePos x="0" y="0"/>
          <wp:positionH relativeFrom="column">
            <wp:posOffset>-1020758</wp:posOffset>
          </wp:positionH>
          <wp:positionV relativeFrom="paragraph">
            <wp:posOffset>-426464</wp:posOffset>
          </wp:positionV>
          <wp:extent cx="7564581" cy="10056800"/>
          <wp:effectExtent l="0" t="0" r="0" b="1905"/>
          <wp:wrapNone/>
          <wp:docPr id="2028222606" name="Imagen 2028222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602888" cy="10107728"/>
                  </a:xfrm>
                  <a:prstGeom prst="rect">
                    <a:avLst/>
                  </a:prstGeom>
                </pic:spPr>
              </pic:pic>
            </a:graphicData>
          </a:graphic>
          <wp14:sizeRelH relativeFrom="page">
            <wp14:pctWidth>0</wp14:pctWidth>
          </wp14:sizeRelH>
          <wp14:sizeRelV relativeFrom="page">
            <wp14:pctHeight>0</wp14:pctHeight>
          </wp14:sizeRelV>
        </wp:anchor>
      </w:drawing>
    </w:r>
    <w:r w:rsidR="00B6258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D6433"/>
    <w:multiLevelType w:val="hybridMultilevel"/>
    <w:tmpl w:val="85C45518"/>
    <w:lvl w:ilvl="0" w:tplc="080A000F">
      <w:start w:val="1"/>
      <w:numFmt w:val="decimal"/>
      <w:lvlText w:val="%1."/>
      <w:lvlJc w:val="left"/>
      <w:pPr>
        <w:ind w:left="360" w:hanging="360"/>
      </w:pPr>
      <w:rPr>
        <w:rFonts w:hint="default"/>
        <w:b/>
        <w:i w:val="0"/>
      </w:rPr>
    </w:lvl>
    <w:lvl w:ilvl="1" w:tplc="1BF264B0">
      <w:start w:val="1"/>
      <w:numFmt w:val="lowerLetter"/>
      <w:lvlText w:val="%2."/>
      <w:lvlJc w:val="left"/>
      <w:pPr>
        <w:ind w:left="1080" w:hanging="360"/>
      </w:pPr>
      <w:rPr>
        <w:lang w:val="es-ES"/>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nsid w:val="09BF0CB5"/>
    <w:multiLevelType w:val="hybridMultilevel"/>
    <w:tmpl w:val="6C4AB5F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nsid w:val="0A0F1AAE"/>
    <w:multiLevelType w:val="hybridMultilevel"/>
    <w:tmpl w:val="D53ABECA"/>
    <w:lvl w:ilvl="0" w:tplc="F80A26A6">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7F95C27"/>
    <w:multiLevelType w:val="hybridMultilevel"/>
    <w:tmpl w:val="91DC2BF2"/>
    <w:lvl w:ilvl="0" w:tplc="080A000F">
      <w:start w:val="1"/>
      <w:numFmt w:val="decimal"/>
      <w:lvlText w:val="%1."/>
      <w:lvlJc w:val="left"/>
      <w:pPr>
        <w:ind w:left="1564" w:hanging="360"/>
      </w:pPr>
    </w:lvl>
    <w:lvl w:ilvl="1" w:tplc="080A0019" w:tentative="1">
      <w:start w:val="1"/>
      <w:numFmt w:val="lowerLetter"/>
      <w:lvlText w:val="%2."/>
      <w:lvlJc w:val="left"/>
      <w:pPr>
        <w:ind w:left="2284" w:hanging="360"/>
      </w:pPr>
    </w:lvl>
    <w:lvl w:ilvl="2" w:tplc="080A001B" w:tentative="1">
      <w:start w:val="1"/>
      <w:numFmt w:val="lowerRoman"/>
      <w:lvlText w:val="%3."/>
      <w:lvlJc w:val="right"/>
      <w:pPr>
        <w:ind w:left="3004" w:hanging="180"/>
      </w:pPr>
    </w:lvl>
    <w:lvl w:ilvl="3" w:tplc="080A000F" w:tentative="1">
      <w:start w:val="1"/>
      <w:numFmt w:val="decimal"/>
      <w:lvlText w:val="%4."/>
      <w:lvlJc w:val="left"/>
      <w:pPr>
        <w:ind w:left="3724" w:hanging="360"/>
      </w:pPr>
    </w:lvl>
    <w:lvl w:ilvl="4" w:tplc="080A0019" w:tentative="1">
      <w:start w:val="1"/>
      <w:numFmt w:val="lowerLetter"/>
      <w:lvlText w:val="%5."/>
      <w:lvlJc w:val="left"/>
      <w:pPr>
        <w:ind w:left="4444" w:hanging="360"/>
      </w:pPr>
    </w:lvl>
    <w:lvl w:ilvl="5" w:tplc="080A001B" w:tentative="1">
      <w:start w:val="1"/>
      <w:numFmt w:val="lowerRoman"/>
      <w:lvlText w:val="%6."/>
      <w:lvlJc w:val="right"/>
      <w:pPr>
        <w:ind w:left="5164" w:hanging="180"/>
      </w:pPr>
    </w:lvl>
    <w:lvl w:ilvl="6" w:tplc="080A000F" w:tentative="1">
      <w:start w:val="1"/>
      <w:numFmt w:val="decimal"/>
      <w:lvlText w:val="%7."/>
      <w:lvlJc w:val="left"/>
      <w:pPr>
        <w:ind w:left="5884" w:hanging="360"/>
      </w:pPr>
    </w:lvl>
    <w:lvl w:ilvl="7" w:tplc="080A0019" w:tentative="1">
      <w:start w:val="1"/>
      <w:numFmt w:val="lowerLetter"/>
      <w:lvlText w:val="%8."/>
      <w:lvlJc w:val="left"/>
      <w:pPr>
        <w:ind w:left="6604" w:hanging="360"/>
      </w:pPr>
    </w:lvl>
    <w:lvl w:ilvl="8" w:tplc="080A001B" w:tentative="1">
      <w:start w:val="1"/>
      <w:numFmt w:val="lowerRoman"/>
      <w:lvlText w:val="%9."/>
      <w:lvlJc w:val="right"/>
      <w:pPr>
        <w:ind w:left="7324" w:hanging="180"/>
      </w:pPr>
    </w:lvl>
  </w:abstractNum>
  <w:abstractNum w:abstractNumId="4">
    <w:nsid w:val="1B1C2B1A"/>
    <w:multiLevelType w:val="hybridMultilevel"/>
    <w:tmpl w:val="8B3AA62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nsid w:val="1F8F6365"/>
    <w:multiLevelType w:val="hybridMultilevel"/>
    <w:tmpl w:val="9BF2017A"/>
    <w:lvl w:ilvl="0" w:tplc="F0BE6D96">
      <w:numFmt w:val="bullet"/>
      <w:lvlText w:val="-"/>
      <w:lvlJc w:val="left"/>
      <w:pPr>
        <w:ind w:left="720" w:hanging="360"/>
      </w:pPr>
      <w:rPr>
        <w:rFonts w:ascii="Arial" w:eastAsia="Times New Roman" w:hAnsi="Arial"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54144"/>
    <w:multiLevelType w:val="hybridMultilevel"/>
    <w:tmpl w:val="381AC044"/>
    <w:lvl w:ilvl="0" w:tplc="080A0017">
      <w:start w:val="1"/>
      <w:numFmt w:val="lowerLetter"/>
      <w:lvlText w:val="%1)"/>
      <w:lvlJc w:val="left"/>
      <w:pPr>
        <w:ind w:left="64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1"/>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6E"/>
    <w:rsid w:val="00007681"/>
    <w:rsid w:val="00062E0E"/>
    <w:rsid w:val="00072861"/>
    <w:rsid w:val="0007582F"/>
    <w:rsid w:val="000A1FDD"/>
    <w:rsid w:val="000C68A5"/>
    <w:rsid w:val="000D799D"/>
    <w:rsid w:val="000F5B74"/>
    <w:rsid w:val="00101C8A"/>
    <w:rsid w:val="00127828"/>
    <w:rsid w:val="001328FA"/>
    <w:rsid w:val="00156A3E"/>
    <w:rsid w:val="00161740"/>
    <w:rsid w:val="0016179D"/>
    <w:rsid w:val="00180A38"/>
    <w:rsid w:val="00184325"/>
    <w:rsid w:val="001B7EB3"/>
    <w:rsid w:val="001D61A6"/>
    <w:rsid w:val="00204DDC"/>
    <w:rsid w:val="00256B1D"/>
    <w:rsid w:val="0029542D"/>
    <w:rsid w:val="00296997"/>
    <w:rsid w:val="002E2142"/>
    <w:rsid w:val="0030476A"/>
    <w:rsid w:val="00330DC8"/>
    <w:rsid w:val="00342CF2"/>
    <w:rsid w:val="00363222"/>
    <w:rsid w:val="00370465"/>
    <w:rsid w:val="00380136"/>
    <w:rsid w:val="003D416E"/>
    <w:rsid w:val="003E1335"/>
    <w:rsid w:val="0040678F"/>
    <w:rsid w:val="0047406D"/>
    <w:rsid w:val="00477F45"/>
    <w:rsid w:val="004930A2"/>
    <w:rsid w:val="004A4C4E"/>
    <w:rsid w:val="004D146C"/>
    <w:rsid w:val="004E232D"/>
    <w:rsid w:val="004E65CD"/>
    <w:rsid w:val="004F3568"/>
    <w:rsid w:val="0055784E"/>
    <w:rsid w:val="005A08B3"/>
    <w:rsid w:val="005C1A7C"/>
    <w:rsid w:val="005C6475"/>
    <w:rsid w:val="00626EE3"/>
    <w:rsid w:val="00631824"/>
    <w:rsid w:val="006322C1"/>
    <w:rsid w:val="00686DCE"/>
    <w:rsid w:val="00691124"/>
    <w:rsid w:val="006C0425"/>
    <w:rsid w:val="006C3B4E"/>
    <w:rsid w:val="006D4FCC"/>
    <w:rsid w:val="006F206F"/>
    <w:rsid w:val="00700744"/>
    <w:rsid w:val="00703DF0"/>
    <w:rsid w:val="007214C5"/>
    <w:rsid w:val="00733C45"/>
    <w:rsid w:val="007421E3"/>
    <w:rsid w:val="0078195E"/>
    <w:rsid w:val="007B74AD"/>
    <w:rsid w:val="007D77D1"/>
    <w:rsid w:val="007E5888"/>
    <w:rsid w:val="00831EE7"/>
    <w:rsid w:val="00834146"/>
    <w:rsid w:val="008736A2"/>
    <w:rsid w:val="008F4110"/>
    <w:rsid w:val="0090412A"/>
    <w:rsid w:val="009066A7"/>
    <w:rsid w:val="009068C0"/>
    <w:rsid w:val="00907F1C"/>
    <w:rsid w:val="00932C27"/>
    <w:rsid w:val="00937C98"/>
    <w:rsid w:val="00942415"/>
    <w:rsid w:val="009C12D6"/>
    <w:rsid w:val="009F2BA1"/>
    <w:rsid w:val="009F601D"/>
    <w:rsid w:val="009F77DD"/>
    <w:rsid w:val="00A07674"/>
    <w:rsid w:val="00A23DD7"/>
    <w:rsid w:val="00A301D7"/>
    <w:rsid w:val="00A51ADF"/>
    <w:rsid w:val="00A700CB"/>
    <w:rsid w:val="00A73D65"/>
    <w:rsid w:val="00A903AE"/>
    <w:rsid w:val="00B62584"/>
    <w:rsid w:val="00B72D65"/>
    <w:rsid w:val="00B82CC8"/>
    <w:rsid w:val="00B87C85"/>
    <w:rsid w:val="00BB21A6"/>
    <w:rsid w:val="00BB2DFF"/>
    <w:rsid w:val="00BB66BA"/>
    <w:rsid w:val="00BC43BD"/>
    <w:rsid w:val="00BE6D70"/>
    <w:rsid w:val="00C02E98"/>
    <w:rsid w:val="00C17EB9"/>
    <w:rsid w:val="00C23B9E"/>
    <w:rsid w:val="00C279A3"/>
    <w:rsid w:val="00C30849"/>
    <w:rsid w:val="00C45702"/>
    <w:rsid w:val="00C465FE"/>
    <w:rsid w:val="00C67047"/>
    <w:rsid w:val="00C90CED"/>
    <w:rsid w:val="00CB7D4F"/>
    <w:rsid w:val="00CC54ED"/>
    <w:rsid w:val="00CE3E99"/>
    <w:rsid w:val="00D1354D"/>
    <w:rsid w:val="00D64293"/>
    <w:rsid w:val="00D77CAA"/>
    <w:rsid w:val="00D8298C"/>
    <w:rsid w:val="00D84E05"/>
    <w:rsid w:val="00D86BA3"/>
    <w:rsid w:val="00DA1B19"/>
    <w:rsid w:val="00DB53A4"/>
    <w:rsid w:val="00DB69BC"/>
    <w:rsid w:val="00DB7380"/>
    <w:rsid w:val="00E155A4"/>
    <w:rsid w:val="00E4469F"/>
    <w:rsid w:val="00E90EC9"/>
    <w:rsid w:val="00E93867"/>
    <w:rsid w:val="00EB407F"/>
    <w:rsid w:val="00EC00A7"/>
    <w:rsid w:val="00ED42AB"/>
    <w:rsid w:val="00EE053F"/>
    <w:rsid w:val="00F24915"/>
    <w:rsid w:val="00F37BDF"/>
    <w:rsid w:val="00F401F9"/>
    <w:rsid w:val="00F73C77"/>
    <w:rsid w:val="00F745B2"/>
    <w:rsid w:val="00F8031D"/>
    <w:rsid w:val="00F945F2"/>
    <w:rsid w:val="00FA1218"/>
    <w:rsid w:val="00FC0C4C"/>
    <w:rsid w:val="00FD754F"/>
    <w:rsid w:val="00FD75E1"/>
    <w:rsid w:val="00FF06FA"/>
    <w:rsid w:val="00FF178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B1E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table" w:styleId="Tablaconcuadrcula">
    <w:name w:val="Table Grid"/>
    <w:basedOn w:val="Tablanormal"/>
    <w:uiPriority w:val="39"/>
    <w:rsid w:val="000F5B74"/>
    <w:rPr>
      <w:rFonts w:ascii="Montserrat" w:eastAsia="Montserrat" w:hAnsi="Montserrat" w:cs="Montserrat"/>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p1,List Paragraph1,Listas,List Paragraph11,Bullet List,FooterText,numbered,Paragraphe de liste1,Bulletr List Paragraph,列出段落,列出段落1,Scitum normal,Colorful List - Accent 11,Lista vistosa - Énfasis 11,List Paragraph,TítuloB,Figuras,Dot pt"/>
    <w:basedOn w:val="Normal"/>
    <w:link w:val="PrrafodelistaCar"/>
    <w:qFormat/>
    <w:rsid w:val="00101C8A"/>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 Paragraph1 Car,Listas Car,List Paragraph11 Car,Bullet List Car,FooterText Car,numbered Car,Paragraphe de liste1 Car,Bulletr List Paragraph Car,列出段落 Car,列出段落1 Car,Scitum normal Car,Colorful List - Accent 11 Car"/>
    <w:link w:val="Prrafodelista"/>
    <w:qFormat/>
    <w:rsid w:val="00101C8A"/>
    <w:rPr>
      <w:sz w:val="22"/>
      <w:szCs w:val="22"/>
    </w:rPr>
  </w:style>
  <w:style w:type="paragraph" w:customStyle="1" w:styleId="listastxtgral">
    <w:name w:val="listastxtgral"/>
    <w:basedOn w:val="Normal"/>
    <w:rsid w:val="00127828"/>
    <w:pPr>
      <w:spacing w:before="100" w:beforeAutospacing="1" w:after="100" w:afterAutospacing="1"/>
    </w:pPr>
    <w:rPr>
      <w:rFonts w:ascii="Arial" w:eastAsia="Times New Roman" w:hAnsi="Arial" w:cs="Arial"/>
      <w:color w:val="666666"/>
      <w:sz w:val="15"/>
      <w:szCs w:val="15"/>
      <w:lang w:val="es-MX" w:eastAsia="es-MX"/>
    </w:rPr>
  </w:style>
  <w:style w:type="character" w:styleId="Refdecomentario">
    <w:name w:val="annotation reference"/>
    <w:basedOn w:val="Fuentedeprrafopredeter"/>
    <w:uiPriority w:val="99"/>
    <w:semiHidden/>
    <w:unhideWhenUsed/>
    <w:rsid w:val="00D64293"/>
    <w:rPr>
      <w:sz w:val="16"/>
      <w:szCs w:val="16"/>
    </w:rPr>
  </w:style>
  <w:style w:type="paragraph" w:styleId="Textocomentario">
    <w:name w:val="annotation text"/>
    <w:basedOn w:val="Normal"/>
    <w:link w:val="TextocomentarioCar"/>
    <w:uiPriority w:val="99"/>
    <w:semiHidden/>
    <w:unhideWhenUsed/>
    <w:rsid w:val="00D64293"/>
    <w:rPr>
      <w:sz w:val="20"/>
      <w:szCs w:val="20"/>
    </w:rPr>
  </w:style>
  <w:style w:type="character" w:customStyle="1" w:styleId="TextocomentarioCar">
    <w:name w:val="Texto comentario Car"/>
    <w:basedOn w:val="Fuentedeprrafopredeter"/>
    <w:link w:val="Textocomentario"/>
    <w:uiPriority w:val="99"/>
    <w:semiHidden/>
    <w:rsid w:val="00D64293"/>
    <w:rPr>
      <w:rFonts w:eastAsiaTheme="minorEastAsia"/>
      <w:sz w:val="20"/>
      <w:szCs w:val="20"/>
      <w:lang w:val="es-ES"/>
    </w:rPr>
  </w:style>
  <w:style w:type="paragraph" w:styleId="Asuntodelcomentario">
    <w:name w:val="annotation subject"/>
    <w:basedOn w:val="Textocomentario"/>
    <w:next w:val="Textocomentario"/>
    <w:link w:val="AsuntodelcomentarioCar"/>
    <w:uiPriority w:val="99"/>
    <w:semiHidden/>
    <w:unhideWhenUsed/>
    <w:rsid w:val="00D64293"/>
    <w:rPr>
      <w:b/>
      <w:bCs/>
    </w:rPr>
  </w:style>
  <w:style w:type="character" w:customStyle="1" w:styleId="AsuntodelcomentarioCar">
    <w:name w:val="Asunto del comentario Car"/>
    <w:basedOn w:val="TextocomentarioCar"/>
    <w:link w:val="Asuntodelcomentario"/>
    <w:uiPriority w:val="99"/>
    <w:semiHidden/>
    <w:rsid w:val="00D64293"/>
    <w:rPr>
      <w:rFonts w:eastAsiaTheme="minorEastAsia"/>
      <w:b/>
      <w:bCs/>
      <w:sz w:val="20"/>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table" w:styleId="Tablaconcuadrcula">
    <w:name w:val="Table Grid"/>
    <w:basedOn w:val="Tablanormal"/>
    <w:uiPriority w:val="39"/>
    <w:rsid w:val="000F5B74"/>
    <w:rPr>
      <w:rFonts w:ascii="Montserrat" w:eastAsia="Montserrat" w:hAnsi="Montserrat" w:cs="Montserrat"/>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p1,List Paragraph1,Listas,List Paragraph11,Bullet List,FooterText,numbered,Paragraphe de liste1,Bulletr List Paragraph,列出段落,列出段落1,Scitum normal,Colorful List - Accent 11,Lista vistosa - Énfasis 11,List Paragraph,TítuloB,Figuras,Dot pt"/>
    <w:basedOn w:val="Normal"/>
    <w:link w:val="PrrafodelistaCar"/>
    <w:qFormat/>
    <w:rsid w:val="00101C8A"/>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 Paragraph1 Car,Listas Car,List Paragraph11 Car,Bullet List Car,FooterText Car,numbered Car,Paragraphe de liste1 Car,Bulletr List Paragraph Car,列出段落 Car,列出段落1 Car,Scitum normal Car,Colorful List - Accent 11 Car"/>
    <w:link w:val="Prrafodelista"/>
    <w:qFormat/>
    <w:rsid w:val="00101C8A"/>
    <w:rPr>
      <w:sz w:val="22"/>
      <w:szCs w:val="22"/>
    </w:rPr>
  </w:style>
  <w:style w:type="paragraph" w:customStyle="1" w:styleId="listastxtgral">
    <w:name w:val="listastxtgral"/>
    <w:basedOn w:val="Normal"/>
    <w:rsid w:val="00127828"/>
    <w:pPr>
      <w:spacing w:before="100" w:beforeAutospacing="1" w:after="100" w:afterAutospacing="1"/>
    </w:pPr>
    <w:rPr>
      <w:rFonts w:ascii="Arial" w:eastAsia="Times New Roman" w:hAnsi="Arial" w:cs="Arial"/>
      <w:color w:val="666666"/>
      <w:sz w:val="15"/>
      <w:szCs w:val="15"/>
      <w:lang w:val="es-MX" w:eastAsia="es-MX"/>
    </w:rPr>
  </w:style>
  <w:style w:type="character" w:styleId="Refdecomentario">
    <w:name w:val="annotation reference"/>
    <w:basedOn w:val="Fuentedeprrafopredeter"/>
    <w:uiPriority w:val="99"/>
    <w:semiHidden/>
    <w:unhideWhenUsed/>
    <w:rsid w:val="00D64293"/>
    <w:rPr>
      <w:sz w:val="16"/>
      <w:szCs w:val="16"/>
    </w:rPr>
  </w:style>
  <w:style w:type="paragraph" w:styleId="Textocomentario">
    <w:name w:val="annotation text"/>
    <w:basedOn w:val="Normal"/>
    <w:link w:val="TextocomentarioCar"/>
    <w:uiPriority w:val="99"/>
    <w:semiHidden/>
    <w:unhideWhenUsed/>
    <w:rsid w:val="00D64293"/>
    <w:rPr>
      <w:sz w:val="20"/>
      <w:szCs w:val="20"/>
    </w:rPr>
  </w:style>
  <w:style w:type="character" w:customStyle="1" w:styleId="TextocomentarioCar">
    <w:name w:val="Texto comentario Car"/>
    <w:basedOn w:val="Fuentedeprrafopredeter"/>
    <w:link w:val="Textocomentario"/>
    <w:uiPriority w:val="99"/>
    <w:semiHidden/>
    <w:rsid w:val="00D64293"/>
    <w:rPr>
      <w:rFonts w:eastAsiaTheme="minorEastAsia"/>
      <w:sz w:val="20"/>
      <w:szCs w:val="20"/>
      <w:lang w:val="es-ES"/>
    </w:rPr>
  </w:style>
  <w:style w:type="paragraph" w:styleId="Asuntodelcomentario">
    <w:name w:val="annotation subject"/>
    <w:basedOn w:val="Textocomentario"/>
    <w:next w:val="Textocomentario"/>
    <w:link w:val="AsuntodelcomentarioCar"/>
    <w:uiPriority w:val="99"/>
    <w:semiHidden/>
    <w:unhideWhenUsed/>
    <w:rsid w:val="00D64293"/>
    <w:rPr>
      <w:b/>
      <w:bCs/>
    </w:rPr>
  </w:style>
  <w:style w:type="character" w:customStyle="1" w:styleId="AsuntodelcomentarioCar">
    <w:name w:val="Asunto del comentario Car"/>
    <w:basedOn w:val="TextocomentarioCar"/>
    <w:link w:val="Asuntodelcomentario"/>
    <w:uiPriority w:val="99"/>
    <w:semiHidden/>
    <w:rsid w:val="00D64293"/>
    <w:rPr>
      <w:rFonts w:eastAsiaTheme="minorEastAsia"/>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ABE50-9F00-44D6-80BE-F4AF58E2BCC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3.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7BE57B-1E05-419B-93DC-4806BDC6A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2338</Words>
  <Characters>12864</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Claudia Guadalupe Lopez Velarde Luna</cp:lastModifiedBy>
  <cp:revision>7</cp:revision>
  <cp:lastPrinted>2024-11-11T18:58:00Z</cp:lastPrinted>
  <dcterms:created xsi:type="dcterms:W3CDTF">2024-11-11T17:59:00Z</dcterms:created>
  <dcterms:modified xsi:type="dcterms:W3CDTF">2024-12-26T16:38:00Z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